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1BC4C" w14:textId="77777777" w:rsidR="0012608E" w:rsidRDefault="0012608E" w:rsidP="0012608E">
      <w:pPr>
        <w:jc w:val="center"/>
        <w:rPr>
          <w:b/>
          <w:sz w:val="32"/>
          <w:szCs w:val="32"/>
        </w:rPr>
      </w:pPr>
    </w:p>
    <w:p w14:paraId="26A1A327" w14:textId="77777777" w:rsidR="008E61A2" w:rsidRPr="0012608E" w:rsidRDefault="008E61A2" w:rsidP="0012608E">
      <w:pPr>
        <w:jc w:val="center"/>
        <w:rPr>
          <w:b/>
          <w:sz w:val="28"/>
          <w:szCs w:val="28"/>
        </w:rPr>
      </w:pPr>
      <w:r w:rsidRPr="0012608E">
        <w:rPr>
          <w:b/>
          <w:sz w:val="28"/>
          <w:szCs w:val="28"/>
        </w:rPr>
        <w:t>Podmienky poskytnutia finančných prostriedkov z príspevku</w:t>
      </w:r>
    </w:p>
    <w:tbl>
      <w:tblPr>
        <w:tblStyle w:val="Mriekatabuky"/>
        <w:tblW w:w="14312" w:type="dxa"/>
        <w:tblLook w:val="04A0" w:firstRow="1" w:lastRow="0" w:firstColumn="1" w:lastColumn="0" w:noHBand="0" w:noVBand="1"/>
      </w:tblPr>
      <w:tblGrid>
        <w:gridCol w:w="704"/>
        <w:gridCol w:w="3402"/>
        <w:gridCol w:w="7513"/>
        <w:gridCol w:w="2693"/>
      </w:tblGrid>
      <w:tr w:rsidR="007501C4" w14:paraId="62092D3F" w14:textId="77777777" w:rsidTr="006E5D16">
        <w:trPr>
          <w:trHeight w:val="668"/>
        </w:trPr>
        <w:tc>
          <w:tcPr>
            <w:tcW w:w="704" w:type="dxa"/>
            <w:shd w:val="clear" w:color="auto" w:fill="FBE4D5" w:themeFill="accent2" w:themeFillTint="33"/>
            <w:vAlign w:val="center"/>
          </w:tcPr>
          <w:p w14:paraId="21FCC618" w14:textId="77777777" w:rsidR="007501C4" w:rsidRPr="0012608E" w:rsidRDefault="007501C4" w:rsidP="002B3776">
            <w:pPr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12608E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P. č.</w:t>
            </w:r>
          </w:p>
        </w:tc>
        <w:tc>
          <w:tcPr>
            <w:tcW w:w="3402" w:type="dxa"/>
            <w:shd w:val="clear" w:color="auto" w:fill="FBE4D5" w:themeFill="accent2" w:themeFillTint="33"/>
            <w:vAlign w:val="center"/>
          </w:tcPr>
          <w:p w14:paraId="79483FA9" w14:textId="77777777" w:rsidR="007501C4" w:rsidRPr="0012608E" w:rsidRDefault="007501C4" w:rsidP="002B3776">
            <w:pPr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12608E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Názov podmienky</w:t>
            </w:r>
          </w:p>
        </w:tc>
        <w:tc>
          <w:tcPr>
            <w:tcW w:w="7513" w:type="dxa"/>
            <w:shd w:val="clear" w:color="auto" w:fill="FBE4D5" w:themeFill="accent2" w:themeFillTint="33"/>
            <w:vAlign w:val="center"/>
          </w:tcPr>
          <w:p w14:paraId="63BF3865" w14:textId="77777777" w:rsidR="007501C4" w:rsidRPr="0012608E" w:rsidRDefault="007501C4" w:rsidP="002B3776">
            <w:pPr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12608E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Popis podmienky</w:t>
            </w:r>
          </w:p>
        </w:tc>
        <w:tc>
          <w:tcPr>
            <w:tcW w:w="2693" w:type="dxa"/>
            <w:shd w:val="clear" w:color="auto" w:fill="FBE4D5" w:themeFill="accent2" w:themeFillTint="33"/>
            <w:vAlign w:val="center"/>
          </w:tcPr>
          <w:p w14:paraId="39E35A3A" w14:textId="77777777" w:rsidR="007501C4" w:rsidRPr="0012608E" w:rsidRDefault="00A974C4" w:rsidP="002B3776">
            <w:pPr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Forma preukázania</w:t>
            </w:r>
          </w:p>
        </w:tc>
      </w:tr>
      <w:tr w:rsidR="00E5680F" w14:paraId="3C31E697" w14:textId="77777777" w:rsidTr="006605A0">
        <w:tc>
          <w:tcPr>
            <w:tcW w:w="704" w:type="dxa"/>
          </w:tcPr>
          <w:p w14:paraId="1519C359" w14:textId="77777777" w:rsidR="00E5680F" w:rsidRPr="000B5F55" w:rsidRDefault="00E5680F" w:rsidP="006605A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0B5F55">
              <w:rPr>
                <w:rFonts w:ascii="Calibri" w:hAnsi="Calibri" w:cs="Calibri"/>
                <w:b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14:paraId="1867F1AB" w14:textId="77777777" w:rsidR="00E5680F" w:rsidRPr="000B5F55" w:rsidRDefault="009043AC" w:rsidP="005D614F">
            <w:pPr>
              <w:spacing w:before="12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Podmienka predložiť žiadosť</w:t>
            </w:r>
            <w:r w:rsidR="005F6E19" w:rsidRPr="000B5F55">
              <w:rPr>
                <w:rFonts w:ascii="Calibri" w:hAnsi="Calibri" w:cs="Calibri"/>
                <w:b/>
                <w:sz w:val="24"/>
                <w:szCs w:val="24"/>
              </w:rPr>
              <w:t xml:space="preserve"> o</w:t>
            </w:r>
            <w:r w:rsidR="005D614F">
              <w:rPr>
                <w:rFonts w:ascii="Calibri" w:hAnsi="Calibri" w:cs="Calibri"/>
                <w:b/>
                <w:sz w:val="24"/>
                <w:szCs w:val="24"/>
              </w:rPr>
              <w:t> finančné prostriedky z príspevku</w:t>
            </w:r>
            <w:r w:rsidR="00E5680F" w:rsidRPr="000B5F55">
              <w:rPr>
                <w:rFonts w:ascii="Calibri" w:hAnsi="Calibri" w:cs="Calibri"/>
                <w:b/>
                <w:sz w:val="24"/>
                <w:szCs w:val="24"/>
              </w:rPr>
              <w:t xml:space="preserve"> riadne</w:t>
            </w:r>
            <w:r w:rsidR="006C71B4" w:rsidRPr="000B5F55">
              <w:rPr>
                <w:rFonts w:ascii="Calibri" w:hAnsi="Calibri" w:cs="Calibri"/>
                <w:b/>
                <w:sz w:val="24"/>
                <w:szCs w:val="24"/>
              </w:rPr>
              <w:t>,</w:t>
            </w:r>
            <w:r w:rsidR="00E5680F" w:rsidRPr="000B5F55">
              <w:rPr>
                <w:rFonts w:ascii="Calibri" w:hAnsi="Calibri" w:cs="Calibri"/>
                <w:b/>
                <w:sz w:val="24"/>
                <w:szCs w:val="24"/>
              </w:rPr>
              <w:t xml:space="preserve"> včas a v určenej forme</w:t>
            </w:r>
          </w:p>
        </w:tc>
        <w:tc>
          <w:tcPr>
            <w:tcW w:w="7513" w:type="dxa"/>
          </w:tcPr>
          <w:p w14:paraId="66AEF9C5" w14:textId="0A789591" w:rsidR="00E5680F" w:rsidRPr="000B5F55" w:rsidRDefault="005F6E19" w:rsidP="00397961">
            <w:pPr>
              <w:spacing w:before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B5F55">
              <w:rPr>
                <w:rFonts w:ascii="Calibri" w:hAnsi="Calibri" w:cs="Calibri"/>
                <w:b/>
                <w:sz w:val="24"/>
                <w:szCs w:val="24"/>
              </w:rPr>
              <w:t>Žiadosť o</w:t>
            </w:r>
            <w:r w:rsidR="005D614F">
              <w:rPr>
                <w:rFonts w:ascii="Calibri" w:hAnsi="Calibri" w:cs="Calibri"/>
                <w:b/>
                <w:sz w:val="24"/>
                <w:szCs w:val="24"/>
              </w:rPr>
              <w:t> finančné prostriedky z príspevku</w:t>
            </w:r>
            <w:r w:rsidR="00FC35A1" w:rsidRPr="000B5F55">
              <w:rPr>
                <w:rFonts w:ascii="Calibri" w:hAnsi="Calibri" w:cs="Calibri"/>
                <w:sz w:val="24"/>
                <w:szCs w:val="24"/>
              </w:rPr>
              <w:t xml:space="preserve"> je doručená </w:t>
            </w:r>
            <w:r w:rsidR="00FC35A1" w:rsidRPr="000B5F55">
              <w:rPr>
                <w:rFonts w:ascii="Calibri" w:hAnsi="Calibri" w:cs="Calibri"/>
                <w:b/>
                <w:sz w:val="24"/>
                <w:szCs w:val="24"/>
              </w:rPr>
              <w:t>riadne</w:t>
            </w:r>
            <w:r w:rsidR="00FC35A1" w:rsidRPr="000B5F55">
              <w:rPr>
                <w:rFonts w:ascii="Calibri" w:hAnsi="Calibri" w:cs="Calibri"/>
                <w:sz w:val="24"/>
                <w:szCs w:val="24"/>
              </w:rPr>
              <w:t xml:space="preserve">, zaslaný formát umožní objektívne posúdenie obsahu </w:t>
            </w:r>
            <w:r w:rsidR="005D614F">
              <w:rPr>
                <w:rFonts w:ascii="Calibri" w:hAnsi="Calibri" w:cs="Calibri"/>
                <w:sz w:val="24"/>
                <w:szCs w:val="24"/>
              </w:rPr>
              <w:t>žiadosti o finančné prostriedky z príspevku</w:t>
            </w:r>
            <w:r w:rsidR="00FC35A1" w:rsidRPr="000B5F55">
              <w:rPr>
                <w:rFonts w:ascii="Calibri" w:hAnsi="Calibri" w:cs="Calibri"/>
                <w:sz w:val="24"/>
                <w:szCs w:val="24"/>
              </w:rPr>
              <w:t xml:space="preserve">, pričom sa požaduje vypracovanie </w:t>
            </w:r>
            <w:r w:rsidR="005D614F">
              <w:rPr>
                <w:rFonts w:ascii="Calibri" w:hAnsi="Calibri" w:cs="Calibri"/>
                <w:sz w:val="24"/>
                <w:szCs w:val="24"/>
              </w:rPr>
              <w:t>žiadosti o finančné prostriedky z príspevku</w:t>
            </w:r>
            <w:r w:rsidR="00FC35A1" w:rsidRPr="000B5F5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E31004">
              <w:rPr>
                <w:rFonts w:ascii="Calibri" w:hAnsi="Calibri" w:cs="Calibri"/>
                <w:sz w:val="24"/>
                <w:szCs w:val="24"/>
              </w:rPr>
              <w:t>v elektronickej forme</w:t>
            </w:r>
            <w:r w:rsidR="00FC35A1" w:rsidRPr="000B5F55">
              <w:rPr>
                <w:rFonts w:ascii="Calibri" w:hAnsi="Calibri" w:cs="Calibri"/>
                <w:sz w:val="24"/>
                <w:szCs w:val="24"/>
              </w:rPr>
              <w:t>, v slovenskom alebo českom jazyku a v prípade príloh predložených v inom ako slovenskom jazyku alebo českom jazyku, musí byť priložený úradný preklad do slovenského jazyka.</w:t>
            </w:r>
          </w:p>
          <w:p w14:paraId="61B0F3CC" w14:textId="77777777" w:rsidR="00FC35A1" w:rsidRPr="000B5F55" w:rsidRDefault="00FC35A1" w:rsidP="00397961">
            <w:pPr>
              <w:spacing w:before="120" w:after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B5F55">
              <w:rPr>
                <w:rFonts w:ascii="Calibri" w:hAnsi="Calibri" w:cs="Calibri"/>
                <w:sz w:val="24"/>
                <w:szCs w:val="24"/>
              </w:rPr>
              <w:t xml:space="preserve">Je doručená </w:t>
            </w:r>
            <w:r w:rsidRPr="000B5F55">
              <w:rPr>
                <w:rFonts w:ascii="Calibri" w:hAnsi="Calibri" w:cs="Calibri"/>
                <w:b/>
                <w:sz w:val="24"/>
                <w:szCs w:val="24"/>
              </w:rPr>
              <w:t>včas</w:t>
            </w:r>
            <w:r w:rsidRPr="000B5F55">
              <w:rPr>
                <w:rFonts w:ascii="Calibri" w:hAnsi="Calibri" w:cs="Calibri"/>
                <w:sz w:val="24"/>
                <w:szCs w:val="24"/>
              </w:rPr>
              <w:t xml:space="preserve">, ak je doručená </w:t>
            </w:r>
            <w:r w:rsidR="00D3629D" w:rsidRPr="000B5F55">
              <w:rPr>
                <w:rFonts w:ascii="Calibri" w:hAnsi="Calibri" w:cs="Calibri"/>
                <w:sz w:val="24"/>
                <w:szCs w:val="24"/>
              </w:rPr>
              <w:t>na samosprávny kraj</w:t>
            </w:r>
            <w:r w:rsidRPr="000B5F55">
              <w:rPr>
                <w:rFonts w:ascii="Calibri" w:hAnsi="Calibri" w:cs="Calibri"/>
                <w:sz w:val="24"/>
                <w:szCs w:val="24"/>
              </w:rPr>
              <w:t xml:space="preserve"> elektronicky, najneskôr v posledný deň uzávierky </w:t>
            </w:r>
            <w:r w:rsidR="00097432" w:rsidRPr="000B5F55">
              <w:rPr>
                <w:rFonts w:ascii="Calibri" w:hAnsi="Calibri" w:cs="Calibri"/>
                <w:sz w:val="24"/>
                <w:szCs w:val="24"/>
              </w:rPr>
              <w:t>vyzvania</w:t>
            </w:r>
            <w:r w:rsidRPr="000B5F55">
              <w:rPr>
                <w:rFonts w:ascii="Calibri" w:hAnsi="Calibri" w:cs="Calibri"/>
                <w:sz w:val="24"/>
                <w:szCs w:val="24"/>
              </w:rPr>
              <w:t xml:space="preserve">.  Ak užívateľ predkladá </w:t>
            </w:r>
            <w:r w:rsidR="005D614F">
              <w:rPr>
                <w:rFonts w:ascii="Calibri" w:hAnsi="Calibri" w:cs="Calibri"/>
                <w:sz w:val="24"/>
                <w:szCs w:val="24"/>
              </w:rPr>
              <w:t>žiadosť o finančné prostriedky z príspevku</w:t>
            </w:r>
            <w:r w:rsidRPr="000B5F55">
              <w:rPr>
                <w:rFonts w:ascii="Calibri" w:hAnsi="Calibri" w:cs="Calibri"/>
                <w:sz w:val="24"/>
                <w:szCs w:val="24"/>
              </w:rPr>
              <w:t xml:space="preserve"> v listinnej podobe, rozhodujúci je dátum odovzdania </w:t>
            </w:r>
            <w:r w:rsidR="005D614F">
              <w:rPr>
                <w:rFonts w:ascii="Calibri" w:hAnsi="Calibri" w:cs="Calibri"/>
                <w:sz w:val="24"/>
                <w:szCs w:val="24"/>
              </w:rPr>
              <w:t>žiadosti o finančné prostriedky z príspevku</w:t>
            </w:r>
            <w:r w:rsidRPr="000B5F55">
              <w:rPr>
                <w:rFonts w:ascii="Calibri" w:hAnsi="Calibri" w:cs="Calibri"/>
                <w:sz w:val="24"/>
                <w:szCs w:val="24"/>
              </w:rPr>
              <w:t xml:space="preserve"> osobne na podateľni</w:t>
            </w:r>
            <w:r w:rsidR="00D3629D" w:rsidRPr="000B5F5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5D614F">
              <w:rPr>
                <w:rFonts w:ascii="Calibri" w:hAnsi="Calibri" w:cs="Calibri"/>
                <w:sz w:val="24"/>
                <w:szCs w:val="24"/>
              </w:rPr>
              <w:t>vyššieho územného celku</w:t>
            </w:r>
            <w:r w:rsidRPr="000B5F55">
              <w:rPr>
                <w:rFonts w:ascii="Calibri" w:hAnsi="Calibri" w:cs="Calibri"/>
                <w:sz w:val="24"/>
                <w:szCs w:val="24"/>
              </w:rPr>
              <w:t xml:space="preserve"> alebo dátum podania na poštovú prepravu, ktorý nesmie byť neskorší ako deň uzávierky </w:t>
            </w:r>
            <w:r w:rsidR="00097432" w:rsidRPr="000B5F55">
              <w:rPr>
                <w:rFonts w:ascii="Calibri" w:hAnsi="Calibri" w:cs="Calibri"/>
                <w:sz w:val="24"/>
                <w:szCs w:val="24"/>
              </w:rPr>
              <w:t>vyzvania</w:t>
            </w:r>
            <w:r w:rsidRPr="000B5F55">
              <w:rPr>
                <w:rFonts w:ascii="Calibri" w:hAnsi="Calibri" w:cs="Calibri"/>
                <w:sz w:val="24"/>
                <w:szCs w:val="24"/>
              </w:rPr>
              <w:t>, uvedený pre oba spôsoby predloženia</w:t>
            </w:r>
            <w:r w:rsidR="00097432" w:rsidRPr="000B5F55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5C85D544" w14:textId="77777777" w:rsidR="00FC35A1" w:rsidRPr="000B5F55" w:rsidRDefault="00FC35A1" w:rsidP="005D614F">
            <w:pPr>
              <w:spacing w:after="120"/>
              <w:jc w:val="both"/>
              <w:rPr>
                <w:rFonts w:ascii="Calibri" w:eastAsia="Calibri" w:hAnsi="Calibri" w:cs="Calibri"/>
                <w:sz w:val="24"/>
                <w:szCs w:val="24"/>
                <w:lang w:eastAsia="zh-CN"/>
              </w:rPr>
            </w:pPr>
            <w:r w:rsidRPr="000B5F55">
              <w:rPr>
                <w:rFonts w:ascii="Calibri" w:hAnsi="Calibri" w:cs="Calibri"/>
                <w:sz w:val="24"/>
                <w:szCs w:val="24"/>
              </w:rPr>
              <w:t xml:space="preserve">Je doručená vo forme </w:t>
            </w:r>
            <w:r w:rsidRPr="000B5F55">
              <w:rPr>
                <w:rFonts w:ascii="Calibri" w:hAnsi="Calibri" w:cs="Calibri"/>
                <w:b/>
                <w:sz w:val="24"/>
                <w:szCs w:val="24"/>
              </w:rPr>
              <w:t>určenej</w:t>
            </w:r>
            <w:r w:rsidR="00D3629D" w:rsidRPr="000B5F5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5D614F">
              <w:rPr>
                <w:rFonts w:ascii="Calibri" w:hAnsi="Calibri" w:cs="Calibri"/>
                <w:sz w:val="24"/>
                <w:szCs w:val="24"/>
              </w:rPr>
              <w:t>vyšším územným celkom</w:t>
            </w:r>
            <w:r w:rsidRPr="000B5F55">
              <w:rPr>
                <w:rFonts w:ascii="Calibri" w:hAnsi="Calibri" w:cs="Calibri"/>
                <w:sz w:val="24"/>
                <w:szCs w:val="24"/>
              </w:rPr>
              <w:t xml:space="preserve"> (vzor formulára žiadosti</w:t>
            </w:r>
            <w:r w:rsidR="005D614F">
              <w:rPr>
                <w:rFonts w:ascii="Calibri" w:hAnsi="Calibri" w:cs="Calibri"/>
                <w:sz w:val="24"/>
                <w:szCs w:val="24"/>
              </w:rPr>
              <w:t xml:space="preserve"> o finančné prostriedky z príspevku</w:t>
            </w:r>
            <w:r w:rsidRPr="000B5F55">
              <w:rPr>
                <w:rFonts w:ascii="Calibri" w:hAnsi="Calibri" w:cs="Calibri"/>
                <w:sz w:val="24"/>
                <w:szCs w:val="24"/>
              </w:rPr>
              <w:t>, viď príloha č.</w:t>
            </w:r>
            <w:r w:rsidR="005D614F">
              <w:rPr>
                <w:rFonts w:ascii="Calibri" w:hAnsi="Calibri" w:cs="Calibri"/>
                <w:sz w:val="24"/>
                <w:szCs w:val="24"/>
              </w:rPr>
              <w:t xml:space="preserve"> 1 žiadosť o finančné prostriedky z príspevku - Príručka pre užívateľa</w:t>
            </w:r>
            <w:r w:rsidR="00097432" w:rsidRPr="000B5F55">
              <w:rPr>
                <w:rFonts w:ascii="Calibri" w:hAnsi="Calibri" w:cs="Calibri"/>
                <w:sz w:val="24"/>
                <w:szCs w:val="24"/>
              </w:rPr>
              <w:t>)</w:t>
            </w:r>
            <w:r w:rsidRPr="000B5F55">
              <w:rPr>
                <w:rFonts w:ascii="Calibri" w:hAnsi="Calibri" w:cs="Calibri"/>
                <w:sz w:val="24"/>
                <w:szCs w:val="24"/>
              </w:rPr>
              <w:t xml:space="preserve"> a odoslaná elektronicky, alebo predložená v listinnej forme, spolu so všetkými povinnými prílohami, ktoré sú neoddeliteľnou súča</w:t>
            </w:r>
            <w:r w:rsidR="00097432" w:rsidRPr="000B5F55">
              <w:rPr>
                <w:rFonts w:ascii="Calibri" w:hAnsi="Calibri" w:cs="Calibri"/>
                <w:sz w:val="24"/>
                <w:szCs w:val="24"/>
              </w:rPr>
              <w:t xml:space="preserve">sťou </w:t>
            </w:r>
            <w:r w:rsidR="005D614F">
              <w:rPr>
                <w:rFonts w:ascii="Calibri" w:hAnsi="Calibri" w:cs="Calibri"/>
                <w:sz w:val="24"/>
                <w:szCs w:val="24"/>
              </w:rPr>
              <w:t>tejto príručky pre užívateľa</w:t>
            </w:r>
            <w:r w:rsidR="00D06514" w:rsidRPr="000B5F55">
              <w:rPr>
                <w:rFonts w:ascii="Calibri" w:hAnsi="Calibri" w:cs="Calibri"/>
                <w:sz w:val="24"/>
                <w:szCs w:val="24"/>
              </w:rPr>
              <w:t xml:space="preserve"> v súlade s </w:t>
            </w:r>
            <w:r w:rsidR="00C559CE" w:rsidRPr="000B5F55">
              <w:rPr>
                <w:rFonts w:ascii="Calibri" w:hAnsi="Calibri" w:cs="Calibri"/>
                <w:sz w:val="24"/>
                <w:szCs w:val="24"/>
              </w:rPr>
              <w:t>§ 16 zákona 121/2022 Z. z. o príspevkoch z fondov EÚ.</w:t>
            </w:r>
          </w:p>
        </w:tc>
        <w:tc>
          <w:tcPr>
            <w:tcW w:w="2693" w:type="dxa"/>
          </w:tcPr>
          <w:p w14:paraId="15536AB9" w14:textId="77777777" w:rsidR="00E5680F" w:rsidRPr="00CC61C7" w:rsidRDefault="00A974C4" w:rsidP="00CC61C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C61C7">
              <w:rPr>
                <w:rFonts w:ascii="Calibri" w:hAnsi="Calibri" w:cs="Calibri"/>
                <w:sz w:val="20"/>
                <w:szCs w:val="20"/>
              </w:rPr>
              <w:t xml:space="preserve">Užívateľ predkladá žiadosť </w:t>
            </w:r>
            <w:r w:rsidR="005F6E19" w:rsidRPr="00CC61C7">
              <w:rPr>
                <w:rFonts w:ascii="Calibri" w:hAnsi="Calibri" w:cs="Calibri"/>
                <w:sz w:val="20"/>
                <w:szCs w:val="20"/>
              </w:rPr>
              <w:t>o finančné prostriedky z</w:t>
            </w:r>
            <w:r w:rsidR="00BC34FF" w:rsidRPr="00CC61C7">
              <w:rPr>
                <w:rFonts w:ascii="Calibri" w:hAnsi="Calibri" w:cs="Calibri"/>
                <w:sz w:val="20"/>
                <w:szCs w:val="20"/>
              </w:rPr>
              <w:t> príspevku v stanovenom termíne, na pre</w:t>
            </w:r>
            <w:r w:rsidR="001251B6" w:rsidRPr="00CC61C7">
              <w:rPr>
                <w:rFonts w:ascii="Calibri" w:hAnsi="Calibri" w:cs="Calibri"/>
                <w:sz w:val="20"/>
                <w:szCs w:val="20"/>
              </w:rPr>
              <w:t>dpísanom formulári (Príloha č.1 Žiadosť o poskytnutie finančných prostriedkov z príspevku – Príručka pre užívateľa)</w:t>
            </w:r>
          </w:p>
        </w:tc>
      </w:tr>
      <w:tr w:rsidR="006C71B4" w14:paraId="1B17A581" w14:textId="77777777" w:rsidTr="006605A0">
        <w:tc>
          <w:tcPr>
            <w:tcW w:w="704" w:type="dxa"/>
          </w:tcPr>
          <w:p w14:paraId="61680F36" w14:textId="77777777" w:rsidR="006C71B4" w:rsidRPr="000B5F55" w:rsidRDefault="006C71B4" w:rsidP="006605A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0B5F55">
              <w:rPr>
                <w:rFonts w:ascii="Calibri" w:hAnsi="Calibri" w:cs="Calibri"/>
                <w:b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14:paraId="701C7B15" w14:textId="77777777" w:rsidR="006C71B4" w:rsidRPr="000B5F55" w:rsidRDefault="006E5D16" w:rsidP="002B3776">
            <w:pPr>
              <w:spacing w:before="12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</w:pPr>
            <w:r w:rsidRPr="000B5F55">
              <w:rPr>
                <w:rFonts w:ascii="Calibri" w:hAnsi="Calibri" w:cs="Calibri"/>
                <w:b/>
                <w:sz w:val="24"/>
                <w:szCs w:val="24"/>
              </w:rPr>
              <w:t>P</w:t>
            </w:r>
            <w:r w:rsidR="009043AC">
              <w:rPr>
                <w:rFonts w:ascii="Calibri" w:hAnsi="Calibri" w:cs="Calibri"/>
                <w:b/>
                <w:sz w:val="24"/>
                <w:szCs w:val="24"/>
              </w:rPr>
              <w:t>odmienka oprávnenosti užívateľa</w:t>
            </w:r>
          </w:p>
        </w:tc>
        <w:tc>
          <w:tcPr>
            <w:tcW w:w="7513" w:type="dxa"/>
          </w:tcPr>
          <w:p w14:paraId="0FAAC71F" w14:textId="77777777" w:rsidR="006E5D16" w:rsidRPr="000B5F55" w:rsidRDefault="009E018C" w:rsidP="002B3776">
            <w:pPr>
              <w:spacing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0B5F55">
              <w:rPr>
                <w:rFonts w:ascii="Calibri" w:hAnsi="Calibri" w:cs="Calibri"/>
                <w:b/>
                <w:sz w:val="24"/>
                <w:szCs w:val="24"/>
              </w:rPr>
              <w:t xml:space="preserve">Oprávneným užívateľom </w:t>
            </w:r>
            <w:r w:rsidR="006E5D16" w:rsidRPr="000B5F55">
              <w:rPr>
                <w:rFonts w:ascii="Calibri" w:hAnsi="Calibri" w:cs="Calibri"/>
                <w:b/>
                <w:sz w:val="24"/>
                <w:szCs w:val="24"/>
              </w:rPr>
              <w:t>na predloženie žiadosti o</w:t>
            </w:r>
            <w:r w:rsidR="005D614F">
              <w:rPr>
                <w:rFonts w:ascii="Calibri" w:hAnsi="Calibri" w:cs="Calibri"/>
                <w:b/>
                <w:sz w:val="24"/>
                <w:szCs w:val="24"/>
              </w:rPr>
              <w:t> finančné prostriedky z príspevku</w:t>
            </w:r>
            <w:r w:rsidR="006E5D16" w:rsidRPr="000B5F55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0B5F55">
              <w:rPr>
                <w:rFonts w:ascii="Calibri" w:hAnsi="Calibri" w:cs="Calibri"/>
                <w:b/>
                <w:sz w:val="24"/>
                <w:szCs w:val="24"/>
              </w:rPr>
              <w:t>je</w:t>
            </w:r>
            <w:r w:rsidR="006E5D16" w:rsidRPr="000B5F55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  <w:p w14:paraId="25A5B8B8" w14:textId="77777777" w:rsidR="00990854" w:rsidRPr="00990854" w:rsidRDefault="00990854" w:rsidP="00990854">
            <w:pPr>
              <w:tabs>
                <w:tab w:val="left" w:pos="3225"/>
              </w:tabs>
              <w:contextualSpacing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>Oprávnenými</w:t>
            </w:r>
            <w:r w:rsidRPr="00990854">
              <w:rPr>
                <w:rFonts w:ascii="Calibri" w:hAnsi="Calibri" w:cs="Calibri"/>
                <w:sz w:val="24"/>
                <w:szCs w:val="24"/>
              </w:rPr>
              <w:t xml:space="preserve"> žiadateľmi sú poskytovatelia zdravotnej starostlivosti vo verejne dostupných zariadeniach ambulantnej zdravotnej starostlivosti, konkrétne všeobecná ambulancia, primárna gynekologicko-pôrodnícka ambulancia a špecializovaná ambulancia, uvedení v prílohe </w:t>
            </w:r>
            <w:r>
              <w:rPr>
                <w:rFonts w:ascii="Calibri" w:hAnsi="Calibri" w:cs="Calibri"/>
                <w:sz w:val="24"/>
                <w:szCs w:val="24"/>
              </w:rPr>
              <w:t>príručky pre užívateľa</w:t>
            </w:r>
            <w:r w:rsidRPr="00990854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61AC371E" w14:textId="77777777" w:rsidR="00C10FA7" w:rsidRPr="000B5F55" w:rsidRDefault="00C10FA7" w:rsidP="00C10FA7">
            <w:pPr>
              <w:spacing w:after="120"/>
              <w:ind w:left="23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6CB76A8" w14:textId="77777777" w:rsidR="00662D7C" w:rsidRPr="00CC61C7" w:rsidRDefault="00662D7C" w:rsidP="00CC61C7">
            <w:pPr>
              <w:spacing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C61C7">
              <w:rPr>
                <w:rFonts w:ascii="Calibri" w:hAnsi="Calibri" w:cs="Calibri"/>
                <w:sz w:val="20"/>
                <w:szCs w:val="20"/>
              </w:rPr>
              <w:lastRenderedPageBreak/>
              <w:t>Užívateľ splnenie podmienky preukáže čestným vyhlásením.</w:t>
            </w:r>
            <w:r w:rsidR="00C10FA7" w:rsidRPr="00CC61C7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6693CF10" w14:textId="77777777" w:rsidR="00C10FA7" w:rsidRDefault="00C10FA7" w:rsidP="00CC61C7">
            <w:pPr>
              <w:spacing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C61C7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Výber oprávnenosti užívateľa si </w:t>
            </w:r>
            <w:r w:rsidR="006F62E7" w:rsidRPr="00CC61C7">
              <w:rPr>
                <w:rFonts w:ascii="Calibri" w:hAnsi="Calibri" w:cs="Calibri"/>
                <w:sz w:val="20"/>
                <w:szCs w:val="20"/>
              </w:rPr>
              <w:t>užívateľ overí v zozname vybraných špecial</w:t>
            </w:r>
            <w:r w:rsidR="00A974C4" w:rsidRPr="00CC61C7">
              <w:rPr>
                <w:rFonts w:ascii="Calibri" w:hAnsi="Calibri" w:cs="Calibri"/>
                <w:sz w:val="20"/>
                <w:szCs w:val="20"/>
              </w:rPr>
              <w:t>izácií ambulancií (príloha č. 3</w:t>
            </w:r>
            <w:r w:rsidR="006F62E7" w:rsidRPr="00CC61C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974C4" w:rsidRPr="00CC61C7">
              <w:rPr>
                <w:rFonts w:ascii="Calibri" w:hAnsi="Calibri" w:cs="Calibri"/>
                <w:sz w:val="20"/>
                <w:szCs w:val="20"/>
              </w:rPr>
              <w:t xml:space="preserve">Zoznam oprávnených odborností - </w:t>
            </w:r>
            <w:r w:rsidR="00CC61C7">
              <w:rPr>
                <w:rFonts w:ascii="Calibri" w:hAnsi="Calibri" w:cs="Calibri"/>
                <w:sz w:val="20"/>
                <w:szCs w:val="20"/>
              </w:rPr>
              <w:t>Príručka</w:t>
            </w:r>
            <w:r w:rsidR="00A974C4" w:rsidRPr="00CC61C7">
              <w:rPr>
                <w:rFonts w:ascii="Calibri" w:hAnsi="Calibri" w:cs="Calibri"/>
                <w:sz w:val="20"/>
                <w:szCs w:val="20"/>
              </w:rPr>
              <w:t xml:space="preserve"> pre užívateľa)</w:t>
            </w:r>
            <w:r w:rsidR="00A33B9D" w:rsidRPr="00CC61C7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4F7B9651" w14:textId="77777777" w:rsidR="00CC61C7" w:rsidRPr="00CC61C7" w:rsidRDefault="00CC61C7" w:rsidP="00CC61C7">
            <w:pPr>
              <w:spacing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Zároveň sa preukáže:</w:t>
            </w:r>
          </w:p>
          <w:p w14:paraId="534284C8" w14:textId="77777777" w:rsidR="00CC61C7" w:rsidRPr="00CC61C7" w:rsidRDefault="00CC61C7" w:rsidP="00CC61C7">
            <w:pPr>
              <w:tabs>
                <w:tab w:val="left" w:pos="3225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C61C7">
              <w:rPr>
                <w:rFonts w:ascii="Calibri" w:hAnsi="Calibri" w:cs="Calibri"/>
                <w:sz w:val="20"/>
                <w:szCs w:val="20"/>
              </w:rPr>
              <w:t>-</w:t>
            </w:r>
            <w:r w:rsidR="00A974C4" w:rsidRPr="00CC61C7">
              <w:rPr>
                <w:rFonts w:ascii="Calibri" w:hAnsi="Calibri" w:cs="Calibri"/>
                <w:sz w:val="20"/>
                <w:szCs w:val="20"/>
              </w:rPr>
              <w:t>potvrdenie o prevádzkovaní ambulancie na oprávnenom území;</w:t>
            </w:r>
          </w:p>
          <w:p w14:paraId="39ECC0F4" w14:textId="77777777" w:rsidR="00A974C4" w:rsidRPr="00CC61C7" w:rsidRDefault="00CC61C7" w:rsidP="00CC61C7">
            <w:pPr>
              <w:tabs>
                <w:tab w:val="left" w:pos="3225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C61C7">
              <w:rPr>
                <w:rFonts w:ascii="Calibri" w:hAnsi="Calibri" w:cs="Calibri"/>
                <w:sz w:val="20"/>
                <w:szCs w:val="20"/>
              </w:rPr>
              <w:t>-</w:t>
            </w:r>
            <w:r w:rsidR="00A974C4" w:rsidRPr="00CC61C7">
              <w:rPr>
                <w:rFonts w:ascii="Calibri" w:hAnsi="Calibri" w:cs="Calibri"/>
                <w:sz w:val="20"/>
                <w:szCs w:val="20"/>
              </w:rPr>
              <w:t>doklad o zápise užívateľa v registri partnerov verejného sektora</w:t>
            </w:r>
          </w:p>
          <w:p w14:paraId="4AB31161" w14:textId="77777777" w:rsidR="00A974C4" w:rsidRPr="00CC61C7" w:rsidRDefault="00CC61C7" w:rsidP="00CC61C7">
            <w:pPr>
              <w:tabs>
                <w:tab w:val="left" w:pos="3225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C61C7">
              <w:rPr>
                <w:rFonts w:ascii="Calibri" w:hAnsi="Calibri" w:cs="Calibri"/>
                <w:sz w:val="20"/>
                <w:szCs w:val="20"/>
              </w:rPr>
              <w:t>-</w:t>
            </w:r>
            <w:r w:rsidR="00A974C4" w:rsidRPr="00CC61C7">
              <w:rPr>
                <w:rFonts w:ascii="Calibri" w:hAnsi="Calibri" w:cs="Calibri"/>
                <w:sz w:val="20"/>
                <w:szCs w:val="20"/>
              </w:rPr>
              <w:t>notársky overený podpisový vzor (relevantné ak žiadateľ predkladá ŽoFPzP listinne);</w:t>
            </w:r>
          </w:p>
          <w:p w14:paraId="7EB7E5A5" w14:textId="77777777" w:rsidR="006E426A" w:rsidRDefault="00CC61C7" w:rsidP="00CC61C7">
            <w:pPr>
              <w:tabs>
                <w:tab w:val="left" w:pos="3225"/>
              </w:tabs>
              <w:jc w:val="both"/>
              <w:rPr>
                <w:ins w:id="0" w:author="Bagiová Tatiana" w:date="2026-01-30T10:39:00Z" w16du:dateUtc="2026-01-30T09:39:00Z"/>
                <w:rFonts w:ascii="Calibri" w:hAnsi="Calibri" w:cs="Calibri"/>
                <w:sz w:val="20"/>
                <w:szCs w:val="20"/>
              </w:rPr>
            </w:pPr>
            <w:r w:rsidRPr="00CC61C7">
              <w:rPr>
                <w:rFonts w:ascii="Calibri" w:hAnsi="Calibri" w:cs="Calibri"/>
                <w:sz w:val="20"/>
                <w:szCs w:val="20"/>
              </w:rPr>
              <w:t>-</w:t>
            </w:r>
            <w:r w:rsidR="00A974C4" w:rsidRPr="00CC61C7">
              <w:rPr>
                <w:rFonts w:ascii="Calibri" w:hAnsi="Calibri" w:cs="Calibri"/>
                <w:sz w:val="20"/>
                <w:szCs w:val="20"/>
              </w:rPr>
              <w:t>splnomocnenie osoby konajúcej v mene žiadateľa (ak relevantné)</w:t>
            </w:r>
          </w:p>
          <w:p w14:paraId="52AE8DAE" w14:textId="5F0B5106" w:rsidR="00A974C4" w:rsidRPr="00CC61C7" w:rsidRDefault="006E426A" w:rsidP="00CC61C7">
            <w:pPr>
              <w:tabs>
                <w:tab w:val="left" w:pos="3225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ins w:id="1" w:author="Bagiová Tatiana" w:date="2026-01-30T10:39:00Z" w16du:dateUtc="2026-01-30T09:39:00Z">
              <w:r>
                <w:rPr>
                  <w:rFonts w:ascii="Calibri" w:hAnsi="Calibri" w:cs="Calibri"/>
                  <w:sz w:val="20"/>
                  <w:szCs w:val="20"/>
                </w:rPr>
                <w:t xml:space="preserve">- </w:t>
              </w:r>
            </w:ins>
            <w:del w:id="2" w:author="Bagiová Tatiana" w:date="2026-01-30T10:39:00Z" w16du:dateUtc="2026-01-30T09:39:00Z">
              <w:r w:rsidR="00A974C4" w:rsidRPr="00CC61C7" w:rsidDel="006E426A">
                <w:rPr>
                  <w:rFonts w:ascii="Calibri" w:hAnsi="Calibri" w:cs="Calibri"/>
                  <w:sz w:val="20"/>
                  <w:szCs w:val="20"/>
                </w:rPr>
                <w:delText>.</w:delText>
              </w:r>
            </w:del>
            <w:del w:id="3" w:author="Bagiová Tatiana" w:date="2026-01-30T10:50:00Z" w16du:dateUtc="2026-01-30T09:50:00Z">
              <w:r w:rsidR="00A974C4" w:rsidRPr="00CC61C7" w:rsidDel="00C41802">
                <w:rPr>
                  <w:rFonts w:ascii="Calibri" w:hAnsi="Calibri" w:cs="Calibri"/>
                  <w:sz w:val="20"/>
                  <w:szCs w:val="20"/>
                </w:rPr>
                <w:delText xml:space="preserve"> </w:delText>
              </w:r>
            </w:del>
            <w:ins w:id="4" w:author="Bagiová Tatiana" w:date="2026-01-30T10:42:00Z" w16du:dateUtc="2026-01-30T09:42:00Z">
              <w:r w:rsidR="005E32EB">
                <w:rPr>
                  <w:rFonts w:ascii="Calibri" w:hAnsi="Calibri" w:cs="Calibri"/>
                  <w:sz w:val="20"/>
                  <w:szCs w:val="20"/>
                </w:rPr>
                <w:t xml:space="preserve">Údaje na vyžiadanie </w:t>
              </w:r>
              <w:r w:rsidR="009755CA">
                <w:rPr>
                  <w:rFonts w:ascii="Calibri" w:hAnsi="Calibri" w:cs="Calibri"/>
                  <w:sz w:val="20"/>
                  <w:szCs w:val="20"/>
                </w:rPr>
                <w:t>výp</w:t>
              </w:r>
            </w:ins>
            <w:ins w:id="5" w:author="Bagiová Tatiana" w:date="2026-01-30T10:43:00Z" w16du:dateUtc="2026-01-30T09:43:00Z">
              <w:r w:rsidR="009755CA">
                <w:rPr>
                  <w:rFonts w:ascii="Calibri" w:hAnsi="Calibri" w:cs="Calibri"/>
                  <w:sz w:val="20"/>
                  <w:szCs w:val="20"/>
                </w:rPr>
                <w:t xml:space="preserve">isu z registra trestov </w:t>
              </w:r>
            </w:ins>
            <w:ins w:id="6" w:author="Bagiová Tatiana" w:date="2026-01-30T10:50:00Z" w16du:dateUtc="2026-01-30T09:50:00Z">
              <w:r w:rsidR="00C41802">
                <w:rPr>
                  <w:rFonts w:ascii="Calibri" w:hAnsi="Calibri" w:cs="Calibri"/>
                  <w:sz w:val="20"/>
                  <w:szCs w:val="20"/>
                </w:rPr>
                <w:t>štatutára/splnomocnenej osoby</w:t>
              </w:r>
            </w:ins>
          </w:p>
          <w:p w14:paraId="0D7E2514" w14:textId="77777777" w:rsidR="00A974C4" w:rsidRPr="00CC61C7" w:rsidRDefault="00A974C4" w:rsidP="00CC61C7">
            <w:pPr>
              <w:spacing w:after="1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B613414" w14:textId="77777777" w:rsidR="00A974C4" w:rsidRPr="00CC61C7" w:rsidRDefault="00A974C4" w:rsidP="00CC61C7">
            <w:pPr>
              <w:spacing w:after="1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AC9" w14:paraId="0B485B68" w14:textId="77777777" w:rsidTr="006605A0">
        <w:tc>
          <w:tcPr>
            <w:tcW w:w="704" w:type="dxa"/>
          </w:tcPr>
          <w:p w14:paraId="75350F37" w14:textId="77777777" w:rsidR="00385AC9" w:rsidRPr="00D74C4F" w:rsidRDefault="00385AC9" w:rsidP="00385AC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3402" w:type="dxa"/>
          </w:tcPr>
          <w:p w14:paraId="0F95AA84" w14:textId="700D94EE" w:rsidR="00385AC9" w:rsidRPr="000B5F55" w:rsidRDefault="00385AC9" w:rsidP="00385AC9">
            <w:pPr>
              <w:spacing w:after="120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Podmienka splnenia základných</w:t>
            </w:r>
            <w:r w:rsidR="00400C60">
              <w:rPr>
                <w:rFonts w:ascii="Calibri" w:hAnsi="Calibri" w:cs="Calibri"/>
                <w:b/>
                <w:sz w:val="24"/>
                <w:szCs w:val="24"/>
              </w:rPr>
              <w:t>/vylučujúcich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a regionáln</w:t>
            </w:r>
            <w:r w:rsidR="00400C60">
              <w:rPr>
                <w:rFonts w:ascii="Calibri" w:hAnsi="Calibri" w:cs="Calibri"/>
                <w:b/>
                <w:sz w:val="24"/>
                <w:szCs w:val="24"/>
              </w:rPr>
              <w:t>ych kritérií pre výber projekt</w:t>
            </w:r>
          </w:p>
        </w:tc>
        <w:tc>
          <w:tcPr>
            <w:tcW w:w="7513" w:type="dxa"/>
          </w:tcPr>
          <w:p w14:paraId="7BBB5567" w14:textId="4F0E8184" w:rsidR="00385AC9" w:rsidRPr="00BF4340" w:rsidRDefault="00385AC9" w:rsidP="00385AC9">
            <w:pPr>
              <w:spacing w:before="120" w:after="120"/>
              <w:jc w:val="both"/>
            </w:pPr>
            <w:r w:rsidRPr="00385AC9">
              <w:rPr>
                <w:rFonts w:ascii="Calibri" w:hAnsi="Calibri" w:cs="Calibri"/>
                <w:sz w:val="24"/>
                <w:szCs w:val="24"/>
              </w:rPr>
              <w:t xml:space="preserve">Finančné prostriedky z príspevku budú poskytnuté užívateľom iba v prípade splnenia všetkých regionálnych kritérií definovaných </w:t>
            </w:r>
            <w:r>
              <w:rPr>
                <w:rFonts w:ascii="Calibri" w:hAnsi="Calibri" w:cs="Calibri"/>
                <w:sz w:val="24"/>
                <w:szCs w:val="24"/>
              </w:rPr>
              <w:t>vyšším územným celkom</w:t>
            </w:r>
            <w:r w:rsidRPr="00385AC9">
              <w:rPr>
                <w:rFonts w:ascii="Calibri" w:hAnsi="Calibri" w:cs="Calibri"/>
                <w:sz w:val="24"/>
                <w:szCs w:val="24"/>
              </w:rPr>
              <w:t xml:space="preserve"> (</w:t>
            </w:r>
            <w:r>
              <w:rPr>
                <w:rFonts w:ascii="Calibri" w:hAnsi="Calibri" w:cs="Calibri"/>
                <w:sz w:val="24"/>
                <w:szCs w:val="24"/>
              </w:rPr>
              <w:t>príloha</w:t>
            </w:r>
            <w:r w:rsidRPr="00385AC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vyzvania</w:t>
            </w:r>
            <w:r w:rsidRPr="00385AC9">
              <w:rPr>
                <w:rFonts w:ascii="Calibri" w:hAnsi="Calibri" w:cs="Calibri"/>
                <w:sz w:val="24"/>
                <w:szCs w:val="24"/>
              </w:rPr>
              <w:t>). Kritéri</w:t>
            </w:r>
            <w:r w:rsidR="00E84FA2">
              <w:rPr>
                <w:rFonts w:ascii="Calibri" w:hAnsi="Calibri" w:cs="Calibri"/>
                <w:sz w:val="24"/>
                <w:szCs w:val="24"/>
              </w:rPr>
              <w:t>á</w:t>
            </w:r>
            <w:r w:rsidRPr="00385AC9">
              <w:rPr>
                <w:rFonts w:ascii="Calibri" w:hAnsi="Calibri" w:cs="Calibri"/>
                <w:sz w:val="24"/>
                <w:szCs w:val="24"/>
              </w:rPr>
              <w:t xml:space="preserve"> budú bodované a poradie úspešných užívateľov bude stanovené vzostupne na základe získaných bodov od najväčšieho súčtu bodov. V prípade rovnakého súčtu bodov,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vyšší územný </w:t>
            </w:r>
            <w:r>
              <w:rPr>
                <w:rFonts w:ascii="Calibri" w:hAnsi="Calibri" w:cs="Calibri"/>
                <w:sz w:val="24"/>
                <w:szCs w:val="24"/>
              </w:rPr>
              <w:lastRenderedPageBreak/>
              <w:t xml:space="preserve">celok </w:t>
            </w:r>
            <w:r w:rsidRPr="00385AC9">
              <w:rPr>
                <w:rFonts w:ascii="Calibri" w:hAnsi="Calibri" w:cs="Calibri"/>
                <w:sz w:val="24"/>
                <w:szCs w:val="24"/>
              </w:rPr>
              <w:t>stanoví rozhodujúce kritérium, na základe ktorého bude definované poradie úspešných užívateľov.</w:t>
            </w:r>
          </w:p>
        </w:tc>
        <w:tc>
          <w:tcPr>
            <w:tcW w:w="2693" w:type="dxa"/>
          </w:tcPr>
          <w:p w14:paraId="5CC84D3F" w14:textId="3A307A89" w:rsidR="00385AC9" w:rsidRPr="00BF4340" w:rsidRDefault="00385AC9" w:rsidP="00385AC9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85AC9">
              <w:rPr>
                <w:rFonts w:ascii="Calibri" w:hAnsi="Calibri" w:cs="Calibri"/>
                <w:sz w:val="20"/>
                <w:szCs w:val="20"/>
              </w:rPr>
              <w:lastRenderedPageBreak/>
              <w:t>Užívateľ splnenie podmienky preukáže čestným vyhlásením</w:t>
            </w:r>
            <w:r w:rsidRPr="00665C8E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9043AC" w14:paraId="5574466B" w14:textId="77777777" w:rsidTr="006605A0">
        <w:tc>
          <w:tcPr>
            <w:tcW w:w="704" w:type="dxa"/>
          </w:tcPr>
          <w:p w14:paraId="71E75F5F" w14:textId="77777777" w:rsidR="009043AC" w:rsidRDefault="009043AC" w:rsidP="006605A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14:paraId="5442C15D" w14:textId="77777777" w:rsidR="009043AC" w:rsidRPr="000B5F55" w:rsidRDefault="009043AC" w:rsidP="009043AC">
            <w:pPr>
              <w:spacing w:before="120"/>
              <w:rPr>
                <w:rFonts w:ascii="Calibri" w:hAnsi="Calibri" w:cs="Calibri"/>
                <w:b/>
                <w:sz w:val="24"/>
                <w:szCs w:val="24"/>
              </w:rPr>
            </w:pPr>
            <w:r w:rsidRPr="000B5F55">
              <w:rPr>
                <w:rFonts w:ascii="Calibri" w:hAnsi="Calibri" w:cs="Calibri"/>
                <w:b/>
                <w:sz w:val="24"/>
                <w:szCs w:val="24"/>
              </w:rPr>
              <w:t>Podmienka, že užívateľ nie je evidovaný v Systéme včasného odhaľovania rizika a vylúčenia (EDES) ako vylúčená osoba al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ebo subjekt (v zmysle článku 137</w:t>
            </w:r>
            <w:r w:rsidRPr="000B5F55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nariadenia č. 2024/2509</w:t>
            </w:r>
            <w:r w:rsidRPr="000B5F55">
              <w:rPr>
                <w:rFonts w:ascii="Calibri" w:hAnsi="Calibri" w:cs="Calibri"/>
                <w:b/>
                <w:sz w:val="24"/>
                <w:szCs w:val="24"/>
              </w:rPr>
              <w:t>)</w:t>
            </w:r>
          </w:p>
          <w:p w14:paraId="2000DE62" w14:textId="77777777" w:rsidR="009043AC" w:rsidRPr="000B5F55" w:rsidRDefault="009043AC" w:rsidP="009043AC">
            <w:pPr>
              <w:spacing w:before="12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14:paraId="5C602805" w14:textId="77777777" w:rsidR="009043AC" w:rsidRPr="000B5F55" w:rsidRDefault="009043AC" w:rsidP="009043AC">
            <w:pPr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0B5F55">
              <w:rPr>
                <w:rFonts w:ascii="Calibri" w:hAnsi="Calibri" w:cs="Calibri"/>
                <w:sz w:val="24"/>
                <w:szCs w:val="24"/>
              </w:rPr>
              <w:t>Užívateľ nesmie byť evidovaný v Systéme včasného odhaľovania rizika a vylúčenia (EDES) ako vylúčená osoba alebo vylúč</w:t>
            </w:r>
            <w:r>
              <w:rPr>
                <w:rFonts w:ascii="Calibri" w:hAnsi="Calibri" w:cs="Calibri"/>
                <w:sz w:val="24"/>
                <w:szCs w:val="24"/>
              </w:rPr>
              <w:t>ený subjekt (v zmysle článku 137</w:t>
            </w:r>
            <w:r w:rsidRPr="000B5F55">
              <w:rPr>
                <w:rFonts w:ascii="Calibri" w:hAnsi="Calibri" w:cs="Calibri"/>
                <w:sz w:val="24"/>
                <w:szCs w:val="24"/>
              </w:rPr>
              <w:t xml:space="preserve"> a nasledujúcich Nariadenia Európskeho parla</w:t>
            </w:r>
            <w:r>
              <w:rPr>
                <w:rFonts w:ascii="Calibri" w:hAnsi="Calibri" w:cs="Calibri"/>
                <w:sz w:val="24"/>
                <w:szCs w:val="24"/>
              </w:rPr>
              <w:t>mentu a Rady (EÚ, Euratom)  2024/2509 z 23. septembra</w:t>
            </w:r>
            <w:r w:rsidRPr="000B5F5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2024</w:t>
            </w:r>
            <w:r w:rsidRPr="000B5F55">
              <w:rPr>
                <w:rFonts w:ascii="Calibri" w:hAnsi="Calibri" w:cs="Calibri"/>
                <w:sz w:val="24"/>
                <w:szCs w:val="24"/>
              </w:rPr>
              <w:t xml:space="preserve"> o rozpočtových pravidlách.</w:t>
            </w:r>
          </w:p>
        </w:tc>
        <w:tc>
          <w:tcPr>
            <w:tcW w:w="2693" w:type="dxa"/>
          </w:tcPr>
          <w:p w14:paraId="6FEC4086" w14:textId="77777777" w:rsidR="009043AC" w:rsidRPr="000B5F55" w:rsidRDefault="009043AC" w:rsidP="004B7577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sk-SK"/>
              </w:rPr>
            </w:pPr>
            <w:r w:rsidRPr="004B7577">
              <w:rPr>
                <w:rFonts w:ascii="Calibri" w:hAnsi="Calibri" w:cs="Calibri"/>
                <w:sz w:val="20"/>
                <w:szCs w:val="20"/>
              </w:rPr>
              <w:t>Užívateľ splnenie podmienky preukáže čestným vyhlásením.</w:t>
            </w:r>
          </w:p>
        </w:tc>
      </w:tr>
      <w:tr w:rsidR="007501C4" w14:paraId="6EFF0435" w14:textId="77777777" w:rsidTr="006605A0">
        <w:tc>
          <w:tcPr>
            <w:tcW w:w="704" w:type="dxa"/>
          </w:tcPr>
          <w:p w14:paraId="68BE6CE2" w14:textId="77777777" w:rsidR="007501C4" w:rsidRPr="00D74C4F" w:rsidRDefault="008B0C57" w:rsidP="006605A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5</w:t>
            </w:r>
            <w:r w:rsidR="007501C4" w:rsidRPr="00D74C4F">
              <w:rPr>
                <w:rFonts w:ascii="Calibri" w:hAnsi="Calibri" w:cs="Calibri"/>
                <w:b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6C63F729" w14:textId="77777777" w:rsidR="007501C4" w:rsidRPr="000B5F55" w:rsidRDefault="007501C4" w:rsidP="002B3776">
            <w:pPr>
              <w:spacing w:after="12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</w:pPr>
            <w:r w:rsidRPr="000B5F55">
              <w:rPr>
                <w:rFonts w:ascii="Calibri" w:hAnsi="Calibri" w:cs="Calibri"/>
                <w:b/>
                <w:sz w:val="24"/>
                <w:szCs w:val="24"/>
              </w:rPr>
              <w:t>Podmienka zákazu vedenia výkonu rozhodnutia voči užívateľovi</w:t>
            </w:r>
          </w:p>
        </w:tc>
        <w:tc>
          <w:tcPr>
            <w:tcW w:w="7513" w:type="dxa"/>
          </w:tcPr>
          <w:p w14:paraId="520DD0A9" w14:textId="77777777" w:rsidR="004B7577" w:rsidRDefault="007501C4" w:rsidP="005D614F">
            <w:pPr>
              <w:spacing w:after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B5F55">
              <w:rPr>
                <w:rFonts w:ascii="Calibri" w:hAnsi="Calibri" w:cs="Calibri"/>
                <w:sz w:val="24"/>
                <w:szCs w:val="24"/>
              </w:rPr>
              <w:t>Voči užívateľovi</w:t>
            </w:r>
            <w:r w:rsidR="003C3FAE" w:rsidRPr="000B5F55">
              <w:rPr>
                <w:rFonts w:ascii="Calibri" w:hAnsi="Calibri" w:cs="Calibri"/>
                <w:sz w:val="24"/>
                <w:szCs w:val="24"/>
              </w:rPr>
              <w:t xml:space="preserve"> nie je vedený výkon rozhodnutia</w:t>
            </w:r>
            <w:r w:rsidRPr="000B5F55">
              <w:rPr>
                <w:rFonts w:ascii="Calibri" w:hAnsi="Calibri" w:cs="Calibri"/>
                <w:sz w:val="24"/>
                <w:szCs w:val="24"/>
              </w:rPr>
              <w:t>.</w:t>
            </w:r>
            <w:r w:rsidR="003C3FAE" w:rsidRPr="000B5F5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0B5F55">
              <w:rPr>
                <w:rFonts w:ascii="Calibri" w:hAnsi="Calibri" w:cs="Calibri"/>
                <w:sz w:val="24"/>
                <w:szCs w:val="24"/>
              </w:rPr>
              <w:t>V rá</w:t>
            </w:r>
            <w:r w:rsidR="00064E32" w:rsidRPr="000B5F55">
              <w:rPr>
                <w:rFonts w:ascii="Calibri" w:hAnsi="Calibri" w:cs="Calibri"/>
                <w:sz w:val="24"/>
                <w:szCs w:val="24"/>
              </w:rPr>
              <w:t xml:space="preserve">mci tejto podmienky poskytnutia prostriedkov z </w:t>
            </w:r>
            <w:r w:rsidRPr="000B5F55">
              <w:rPr>
                <w:rFonts w:ascii="Calibri" w:hAnsi="Calibri" w:cs="Calibri"/>
                <w:sz w:val="24"/>
                <w:szCs w:val="24"/>
              </w:rPr>
              <w:t>príspevku</w:t>
            </w:r>
            <w:r w:rsidR="00064E32" w:rsidRPr="000B5F5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0B5F55">
              <w:rPr>
                <w:rFonts w:ascii="Calibri" w:hAnsi="Calibri" w:cs="Calibri"/>
                <w:sz w:val="24"/>
                <w:szCs w:val="24"/>
              </w:rPr>
              <w:t xml:space="preserve">v prípade relevantných prípadov sa overuje aj skutočnosť, že projekt nezahŕňa činnosti, ktoré boli súčasťou operácie, v prípade ktorej sa začalo alebo malo začať vymáhacie konanie v súlade s článkom 71 všeobecného nariadenia po premiestnení výrobnej činnosti mimo oblasti programu. Podmienka sa netýka výkonu rozhodnutia voči členom riadiacich a dozorných orgánov užívateľa, ale je relevantná vo vzťahu k subjektu užívateľa. </w:t>
            </w:r>
          </w:p>
          <w:p w14:paraId="770ACB78" w14:textId="77777777" w:rsidR="0012608E" w:rsidRPr="000B5F55" w:rsidRDefault="007501C4" w:rsidP="005D614F">
            <w:pPr>
              <w:spacing w:after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0B5F55">
              <w:rPr>
                <w:rFonts w:ascii="Calibri" w:hAnsi="Calibri" w:cs="Calibri"/>
                <w:sz w:val="24"/>
                <w:szCs w:val="24"/>
              </w:rPr>
              <w:t>Nerelevantné pre ministerstvá, ostatné ústredné orgány štátnej správy a ostatné štátne rozpočtové organizácie.</w:t>
            </w:r>
            <w:r w:rsidRPr="000B5F55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  </w:t>
            </w:r>
          </w:p>
        </w:tc>
        <w:tc>
          <w:tcPr>
            <w:tcW w:w="2693" w:type="dxa"/>
          </w:tcPr>
          <w:p w14:paraId="742C9FE5" w14:textId="77777777" w:rsidR="007501C4" w:rsidRPr="000B5F55" w:rsidRDefault="00662D7C" w:rsidP="00CC61C7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CC61C7">
              <w:rPr>
                <w:rFonts w:ascii="Calibri" w:hAnsi="Calibri" w:cs="Calibri"/>
                <w:sz w:val="20"/>
                <w:szCs w:val="20"/>
              </w:rPr>
              <w:t>Užívateľ splnenie podmienky preukáže čestným vyhlásením</w:t>
            </w:r>
            <w:r w:rsidRPr="009043AC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FB47D9" w14:paraId="08888085" w14:textId="77777777" w:rsidTr="006605A0">
        <w:tc>
          <w:tcPr>
            <w:tcW w:w="704" w:type="dxa"/>
          </w:tcPr>
          <w:p w14:paraId="4851545F" w14:textId="77777777" w:rsidR="00FB47D9" w:rsidRPr="00D74C4F" w:rsidRDefault="008B0C57" w:rsidP="006605A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6</w:t>
            </w:r>
            <w:r w:rsidR="00FB47D9" w:rsidRPr="00D74C4F">
              <w:rPr>
                <w:rFonts w:ascii="Calibri" w:hAnsi="Calibri" w:cs="Calibri"/>
                <w:b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731EA8BC" w14:textId="77777777" w:rsidR="00FB47D9" w:rsidRPr="000B5F55" w:rsidRDefault="00FB47D9" w:rsidP="00FB47D9">
            <w:pPr>
              <w:spacing w:before="120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B5F55">
              <w:rPr>
                <w:rFonts w:ascii="Calibri" w:hAnsi="Calibri" w:cs="Calibri"/>
                <w:b/>
                <w:sz w:val="24"/>
                <w:szCs w:val="24"/>
              </w:rPr>
              <w:t>Podmienka oprávnenosti aktivít</w:t>
            </w:r>
            <w:r w:rsidRPr="000B5F5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7513" w:type="dxa"/>
          </w:tcPr>
          <w:p w14:paraId="7A3C2789" w14:textId="77777777" w:rsidR="00FB47D9" w:rsidRPr="000B5F55" w:rsidRDefault="00FB47D9" w:rsidP="005D614F">
            <w:pPr>
              <w:spacing w:after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B5F55">
              <w:rPr>
                <w:rFonts w:ascii="Calibri" w:hAnsi="Calibri" w:cs="Calibri"/>
                <w:sz w:val="24"/>
                <w:szCs w:val="24"/>
              </w:rPr>
              <w:t>Predložená žiadosť 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 finančné prostriedky z príspevku </w:t>
            </w:r>
            <w:r w:rsidRPr="000B5F55">
              <w:rPr>
                <w:rFonts w:ascii="Calibri" w:hAnsi="Calibri" w:cs="Calibri"/>
                <w:sz w:val="24"/>
                <w:szCs w:val="24"/>
              </w:rPr>
              <w:t>musí byť plne v súlade so špecifickým cieľom Zabezpečenie rovného prístupu k zdravotnej starostlivosti a zvýšenie odolnosti systémov zdravotnej starostlivosti vrátane primárnej starostlivosti a podpory prechodu z inštitucionálnej starostlivosti na rodinnú a komunitnú starostlivosť (EFRR) a príslušným typom akcie PSK.</w:t>
            </w:r>
          </w:p>
          <w:p w14:paraId="70C59AB1" w14:textId="77777777" w:rsidR="00FB47D9" w:rsidRPr="000B5F55" w:rsidRDefault="00FB47D9" w:rsidP="005D614F">
            <w:pPr>
              <w:spacing w:after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B5F55">
              <w:rPr>
                <w:rFonts w:ascii="Calibri" w:hAnsi="Calibri" w:cs="Calibri"/>
                <w:b/>
                <w:sz w:val="24"/>
                <w:szCs w:val="24"/>
              </w:rPr>
              <w:t>Oprávnený typ akcie:</w:t>
            </w:r>
            <w:r w:rsidRPr="000B5F55">
              <w:rPr>
                <w:rFonts w:ascii="Calibri" w:hAnsi="Calibri" w:cs="Calibri"/>
                <w:sz w:val="24"/>
                <w:szCs w:val="24"/>
              </w:rPr>
              <w:t xml:space="preserve"> Podpora modernizácie materiálno-technického zabezpečenia najmä ambulancií vybraných špecializácií vrátane materiálno-</w:t>
            </w:r>
            <w:r w:rsidRPr="000B5F55">
              <w:rPr>
                <w:rFonts w:ascii="Calibri" w:hAnsi="Calibri" w:cs="Calibri"/>
                <w:sz w:val="24"/>
                <w:szCs w:val="24"/>
              </w:rPr>
              <w:lastRenderedPageBreak/>
              <w:t>technického zabezpečenia mobilných služieb dlhodobej zdravotnej starostlivosti.</w:t>
            </w:r>
          </w:p>
          <w:p w14:paraId="67CC761A" w14:textId="77777777" w:rsidR="00FB47D9" w:rsidRPr="000B5F55" w:rsidRDefault="00FB47D9" w:rsidP="005D614F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B5F55">
              <w:rPr>
                <w:rFonts w:ascii="Calibri" w:hAnsi="Calibri" w:cs="Calibri"/>
                <w:sz w:val="24"/>
                <w:szCs w:val="24"/>
              </w:rPr>
              <w:t xml:space="preserve">V rámci tejto akcie môže užívateľ realizovať aktivitu: </w:t>
            </w:r>
          </w:p>
          <w:p w14:paraId="29DBC2C0" w14:textId="77777777" w:rsidR="00FB47D9" w:rsidRPr="006605A0" w:rsidRDefault="00FB47D9" w:rsidP="005D614F">
            <w:pPr>
              <w:tabs>
                <w:tab w:val="left" w:pos="3225"/>
              </w:tabs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0B5F55">
              <w:rPr>
                <w:rFonts w:ascii="Calibri" w:hAnsi="Calibri" w:cs="Calibri"/>
                <w:b/>
                <w:sz w:val="24"/>
                <w:szCs w:val="24"/>
              </w:rPr>
              <w:t>„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Obnova a modernizácia</w:t>
            </w:r>
            <w:r w:rsidRPr="000B5F55">
              <w:rPr>
                <w:rFonts w:ascii="Calibri" w:hAnsi="Calibri" w:cs="Calibri"/>
                <w:b/>
                <w:sz w:val="24"/>
                <w:szCs w:val="24"/>
              </w:rPr>
              <w:t xml:space="preserve"> materiálno-technického vybavenia pre poskytovanie zdravotnej starostlivosti vo všeobecných a špecializovaných ambulanciách“.</w:t>
            </w:r>
          </w:p>
        </w:tc>
        <w:tc>
          <w:tcPr>
            <w:tcW w:w="2693" w:type="dxa"/>
          </w:tcPr>
          <w:p w14:paraId="6ECB0A87" w14:textId="77777777" w:rsidR="00FB47D9" w:rsidRPr="008B0C57" w:rsidRDefault="00FB47D9" w:rsidP="008B0C5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C57">
              <w:rPr>
                <w:rFonts w:ascii="Calibri" w:hAnsi="Calibri" w:cs="Calibri"/>
                <w:sz w:val="20"/>
                <w:szCs w:val="20"/>
              </w:rPr>
              <w:lastRenderedPageBreak/>
              <w:t>Užívateľ splnenie podmienky preukáže</w:t>
            </w:r>
            <w:r w:rsidR="005D614F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7E5FC185" w14:textId="77777777" w:rsidR="00FB47D9" w:rsidRPr="008B0C57" w:rsidRDefault="005D1F8B" w:rsidP="008B0C5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="00FB47D9" w:rsidRPr="008B0C57">
              <w:rPr>
                <w:rFonts w:ascii="Calibri" w:hAnsi="Calibri" w:cs="Calibri"/>
                <w:sz w:val="20"/>
                <w:szCs w:val="20"/>
              </w:rPr>
              <w:t xml:space="preserve">uvedie v žiadosti o finančné prostriedky z príspevku </w:t>
            </w:r>
            <w:r>
              <w:rPr>
                <w:rFonts w:ascii="Calibri" w:hAnsi="Calibri" w:cs="Calibri"/>
                <w:sz w:val="20"/>
                <w:szCs w:val="20"/>
              </w:rPr>
              <w:t>čo</w:t>
            </w:r>
            <w:r w:rsidR="00FB47D9" w:rsidRPr="008B0C57">
              <w:rPr>
                <w:rFonts w:ascii="Calibri" w:hAnsi="Calibri" w:cs="Calibri"/>
                <w:sz w:val="20"/>
                <w:szCs w:val="20"/>
              </w:rPr>
              <w:t xml:space="preserve"> dosiahne realizáciou aktivity.</w:t>
            </w:r>
          </w:p>
          <w:p w14:paraId="3A8FFB7C" w14:textId="77777777" w:rsidR="00FB47D9" w:rsidRPr="008B0C57" w:rsidRDefault="001E2792" w:rsidP="008B0C5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-u</w:t>
            </w:r>
            <w:r w:rsidR="00FB47D9" w:rsidRPr="008B0C57">
              <w:rPr>
                <w:rFonts w:ascii="Calibri" w:hAnsi="Calibri" w:cs="Calibri"/>
                <w:sz w:val="20"/>
                <w:szCs w:val="20"/>
              </w:rPr>
              <w:t>vedie žiadanú sumu v rozpočte.</w:t>
            </w:r>
          </w:p>
          <w:p w14:paraId="40AF9ABD" w14:textId="77777777" w:rsidR="00FB47D9" w:rsidRPr="008B0C57" w:rsidRDefault="001E2792" w:rsidP="008B0C5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-p</w:t>
            </w:r>
            <w:r w:rsidR="00FB47D9" w:rsidRPr="008B0C57">
              <w:rPr>
                <w:rFonts w:ascii="Calibri" w:hAnsi="Calibri" w:cs="Calibri"/>
                <w:sz w:val="20"/>
                <w:szCs w:val="20"/>
              </w:rPr>
              <w:t>redloží inventarizáciu prístrojového vybavenia</w:t>
            </w:r>
          </w:p>
          <w:p w14:paraId="2BD02492" w14:textId="77777777" w:rsidR="001E2792" w:rsidRDefault="001E2792" w:rsidP="008B0C5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B17BBB2" w14:textId="77777777" w:rsidR="00FB47D9" w:rsidRPr="000B5F55" w:rsidRDefault="00FB47D9" w:rsidP="008B0C57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B0C57">
              <w:rPr>
                <w:rFonts w:ascii="Calibri" w:hAnsi="Calibri" w:cs="Calibri"/>
                <w:sz w:val="20"/>
                <w:szCs w:val="20"/>
              </w:rPr>
              <w:lastRenderedPageBreak/>
              <w:t>Užívateľ splnenie podmienky preukáže aj čestným vyhlásením.</w:t>
            </w:r>
          </w:p>
        </w:tc>
      </w:tr>
      <w:tr w:rsidR="008B0C57" w14:paraId="7CF3CEC3" w14:textId="77777777" w:rsidTr="006605A0">
        <w:tc>
          <w:tcPr>
            <w:tcW w:w="704" w:type="dxa"/>
          </w:tcPr>
          <w:p w14:paraId="77B734AC" w14:textId="77777777" w:rsidR="008B0C57" w:rsidRPr="00D74C4F" w:rsidRDefault="008B0C57" w:rsidP="006605A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7</w:t>
            </w:r>
            <w:r w:rsidRPr="00D74C4F">
              <w:rPr>
                <w:rFonts w:ascii="Calibri" w:hAnsi="Calibri" w:cs="Calibri"/>
                <w:b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4A6C99D4" w14:textId="77777777" w:rsidR="008B0C57" w:rsidRPr="000B5F55" w:rsidRDefault="008B0C57" w:rsidP="008B0C57">
            <w:pPr>
              <w:spacing w:before="120"/>
              <w:rPr>
                <w:rFonts w:ascii="Calibri" w:hAnsi="Calibri" w:cs="Calibri"/>
                <w:b/>
                <w:sz w:val="24"/>
                <w:szCs w:val="24"/>
              </w:rPr>
            </w:pPr>
            <w:r w:rsidRPr="000B5F55">
              <w:rPr>
                <w:rFonts w:ascii="Calibri" w:hAnsi="Calibri" w:cs="Calibri"/>
                <w:b/>
                <w:sz w:val="24"/>
                <w:szCs w:val="24"/>
              </w:rPr>
              <w:t xml:space="preserve">Podmienka, že projekt </w:t>
            </w:r>
            <w:r w:rsidR="004D01FC">
              <w:rPr>
                <w:rFonts w:ascii="Calibri" w:hAnsi="Calibri" w:cs="Calibri"/>
                <w:b/>
                <w:sz w:val="24"/>
                <w:szCs w:val="24"/>
              </w:rPr>
              <w:t>je realizovaný</w:t>
            </w:r>
            <w:r w:rsidRPr="000B5F55">
              <w:rPr>
                <w:rFonts w:ascii="Calibri" w:hAnsi="Calibri" w:cs="Calibri"/>
                <w:b/>
                <w:sz w:val="24"/>
                <w:szCs w:val="24"/>
              </w:rPr>
              <w:t xml:space="preserve"> na oprávnenom území </w:t>
            </w:r>
          </w:p>
          <w:p w14:paraId="435630DC" w14:textId="77777777" w:rsidR="008B0C57" w:rsidRPr="000B5F55" w:rsidRDefault="008B0C57" w:rsidP="008B0C57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7513" w:type="dxa"/>
          </w:tcPr>
          <w:p w14:paraId="5C9D2F67" w14:textId="77777777" w:rsidR="008B0C57" w:rsidRPr="000B5F55" w:rsidRDefault="008B0C57" w:rsidP="008B0C57">
            <w:pPr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0B5F55">
              <w:rPr>
                <w:rFonts w:ascii="Calibri" w:hAnsi="Calibri" w:cs="Calibri"/>
                <w:sz w:val="24"/>
                <w:szCs w:val="24"/>
              </w:rPr>
              <w:t>Užívateľ je povinný realizovať projekt a jeho aktivity výhradne  na oprávnenom území, t. j. územie menej rozvinutého regiónu.</w:t>
            </w:r>
            <w:r w:rsidRPr="000B5F55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  </w:t>
            </w:r>
          </w:p>
        </w:tc>
        <w:tc>
          <w:tcPr>
            <w:tcW w:w="2693" w:type="dxa"/>
          </w:tcPr>
          <w:p w14:paraId="15306733" w14:textId="77777777" w:rsidR="008B0C57" w:rsidRPr="000B5F55" w:rsidRDefault="008B0C57" w:rsidP="004D01FC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4D01FC">
              <w:rPr>
                <w:rFonts w:ascii="Calibri" w:hAnsi="Calibri" w:cs="Calibri"/>
                <w:sz w:val="20"/>
                <w:szCs w:val="20"/>
              </w:rPr>
              <w:t>Užívateľ splnenie podmie</w:t>
            </w:r>
            <w:r w:rsidR="004D01FC">
              <w:rPr>
                <w:rFonts w:ascii="Calibri" w:hAnsi="Calibri" w:cs="Calibri"/>
                <w:sz w:val="20"/>
                <w:szCs w:val="20"/>
              </w:rPr>
              <w:t>nky preukáže čestným vyhlásením.</w:t>
            </w:r>
          </w:p>
        </w:tc>
      </w:tr>
      <w:tr w:rsidR="006605A0" w14:paraId="5112439E" w14:textId="77777777" w:rsidTr="006605A0">
        <w:tc>
          <w:tcPr>
            <w:tcW w:w="704" w:type="dxa"/>
          </w:tcPr>
          <w:p w14:paraId="30501ABB" w14:textId="77777777" w:rsidR="006605A0" w:rsidRPr="00D74C4F" w:rsidRDefault="006605A0" w:rsidP="006605A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8.</w:t>
            </w:r>
          </w:p>
        </w:tc>
        <w:tc>
          <w:tcPr>
            <w:tcW w:w="3402" w:type="dxa"/>
          </w:tcPr>
          <w:p w14:paraId="0C1E5692" w14:textId="77777777" w:rsidR="006605A0" w:rsidRPr="00D74C4F" w:rsidRDefault="006605A0" w:rsidP="006605A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D74C4F">
              <w:rPr>
                <w:rFonts w:ascii="Calibri" w:hAnsi="Calibri" w:cs="Calibri"/>
                <w:b/>
                <w:sz w:val="24"/>
                <w:szCs w:val="24"/>
              </w:rPr>
              <w:t xml:space="preserve">Podmienka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primeranosti a reálnosti plánovaných hodnôt merateľných ukazovateľov a iných údajov</w:t>
            </w:r>
          </w:p>
        </w:tc>
        <w:tc>
          <w:tcPr>
            <w:tcW w:w="7513" w:type="dxa"/>
          </w:tcPr>
          <w:p w14:paraId="02EBE254" w14:textId="1DB9BA6F" w:rsidR="006605A0" w:rsidRPr="00D74C4F" w:rsidRDefault="006605A0" w:rsidP="006605A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Výstupy dosiahnuté realizáciou aktivity projektu, musia byť kvalifikované prostredníctvom merateľných ukazovateľov definovaných v prílohe </w:t>
            </w:r>
            <w:r w:rsidR="00400C60">
              <w:rPr>
                <w:rFonts w:ascii="Calibri" w:hAnsi="Calibri" w:cs="Calibri"/>
                <w:sz w:val="24"/>
                <w:szCs w:val="24"/>
              </w:rPr>
              <w:t>M</w:t>
            </w:r>
            <w:r>
              <w:rPr>
                <w:rFonts w:ascii="Calibri" w:hAnsi="Calibri" w:cs="Calibri"/>
                <w:sz w:val="24"/>
                <w:szCs w:val="24"/>
              </w:rPr>
              <w:t>erateľné ukazovatele projektu a iné údaje Príručky pre užívateľa, ktoré je potrebné plniť po ukončení realizácie projektu až do ukončenia doby udržateľnosti.</w:t>
            </w:r>
          </w:p>
          <w:p w14:paraId="2E566857" w14:textId="77777777" w:rsidR="006605A0" w:rsidRPr="00D74C4F" w:rsidRDefault="006605A0" w:rsidP="006605A0">
            <w:pPr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</w:p>
        </w:tc>
        <w:tc>
          <w:tcPr>
            <w:tcW w:w="2693" w:type="dxa"/>
          </w:tcPr>
          <w:p w14:paraId="43ED9172" w14:textId="77777777" w:rsidR="006605A0" w:rsidRPr="006605A0" w:rsidRDefault="006605A0" w:rsidP="00E71E5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605A0">
              <w:rPr>
                <w:rFonts w:ascii="Calibri" w:hAnsi="Calibri" w:cs="Calibri"/>
                <w:sz w:val="20"/>
                <w:szCs w:val="20"/>
              </w:rPr>
              <w:t xml:space="preserve">Užívateľ splnenie podmienky v žiadosti o finančný prostriedok z príspevku uvedie o aký príspevok k plneniu merateľného ukazovateľa dosiahne po ukončení realizácie projektu. </w:t>
            </w:r>
          </w:p>
          <w:p w14:paraId="0BF1A9F8" w14:textId="77777777" w:rsidR="006605A0" w:rsidRPr="00D74C4F" w:rsidRDefault="006605A0" w:rsidP="006605A0">
            <w:pPr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</w:p>
        </w:tc>
      </w:tr>
      <w:tr w:rsidR="007501C4" w14:paraId="5D5AB49F" w14:textId="77777777" w:rsidTr="006605A0">
        <w:tc>
          <w:tcPr>
            <w:tcW w:w="704" w:type="dxa"/>
          </w:tcPr>
          <w:p w14:paraId="44B8EAE6" w14:textId="77777777" w:rsidR="007501C4" w:rsidRPr="00D74C4F" w:rsidRDefault="00E71E59" w:rsidP="006605A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9</w:t>
            </w:r>
            <w:r w:rsidR="007501C4" w:rsidRPr="00D74C4F">
              <w:rPr>
                <w:rFonts w:ascii="Calibri" w:hAnsi="Calibri" w:cs="Calibri"/>
                <w:b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051865FB" w14:textId="77777777" w:rsidR="007501C4" w:rsidRPr="000B5F55" w:rsidRDefault="007501C4" w:rsidP="002B3776">
            <w:pPr>
              <w:spacing w:before="12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</w:pPr>
            <w:r w:rsidRPr="000B5F55">
              <w:rPr>
                <w:rFonts w:ascii="Calibri" w:hAnsi="Calibri" w:cs="Calibri"/>
                <w:b/>
                <w:sz w:val="24"/>
                <w:szCs w:val="24"/>
              </w:rPr>
              <w:t>Podmienka finančnej spôsobilosti</w:t>
            </w:r>
            <w:r w:rsidR="000D78D3">
              <w:rPr>
                <w:rFonts w:ascii="Calibri" w:hAnsi="Calibri" w:cs="Calibri"/>
                <w:b/>
                <w:sz w:val="24"/>
                <w:szCs w:val="24"/>
              </w:rPr>
              <w:t xml:space="preserve"> užívateľa na spolufinancovanie projektu</w:t>
            </w:r>
          </w:p>
        </w:tc>
        <w:tc>
          <w:tcPr>
            <w:tcW w:w="7513" w:type="dxa"/>
          </w:tcPr>
          <w:p w14:paraId="140CFB4B" w14:textId="77777777" w:rsidR="007501C4" w:rsidRPr="000B5F55" w:rsidRDefault="007501C4" w:rsidP="00E71E59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B5F55">
              <w:rPr>
                <w:rFonts w:ascii="Calibri" w:hAnsi="Calibri" w:cs="Calibri"/>
                <w:sz w:val="24"/>
                <w:szCs w:val="24"/>
              </w:rPr>
              <w:t>Užív</w:t>
            </w:r>
            <w:r w:rsidR="0012608E" w:rsidRPr="000B5F55">
              <w:rPr>
                <w:rFonts w:ascii="Calibri" w:hAnsi="Calibri" w:cs="Calibri"/>
                <w:sz w:val="24"/>
                <w:szCs w:val="24"/>
              </w:rPr>
              <w:t>ateľ sa spolupodieľa minimálne 8</w:t>
            </w:r>
            <w:r w:rsidRPr="000B5F55">
              <w:rPr>
                <w:rFonts w:ascii="Calibri" w:hAnsi="Calibri" w:cs="Calibri"/>
                <w:sz w:val="24"/>
                <w:szCs w:val="24"/>
              </w:rPr>
              <w:t xml:space="preserve"> % na celkových oprávnených výdavkoch finančných prostriedkov z príspevku pridelenému </w:t>
            </w:r>
            <w:r w:rsidR="00E71E59">
              <w:rPr>
                <w:rFonts w:ascii="Calibri" w:hAnsi="Calibri" w:cs="Calibri"/>
                <w:sz w:val="24"/>
                <w:szCs w:val="24"/>
              </w:rPr>
              <w:t xml:space="preserve">samosprávnemu kraju, </w:t>
            </w:r>
            <w:r w:rsidR="00A33B9D" w:rsidRPr="000B5F55">
              <w:rPr>
                <w:rFonts w:ascii="Calibri" w:hAnsi="Calibri" w:cs="Calibri"/>
                <w:sz w:val="24"/>
                <w:szCs w:val="24"/>
              </w:rPr>
              <w:t>ako prijímateľ</w:t>
            </w:r>
            <w:r w:rsidR="00E71E59">
              <w:rPr>
                <w:rFonts w:ascii="Calibri" w:hAnsi="Calibri" w:cs="Calibri"/>
                <w:sz w:val="24"/>
                <w:szCs w:val="24"/>
              </w:rPr>
              <w:t>ovi nenávratného finančného príspevku.</w:t>
            </w:r>
          </w:p>
          <w:p w14:paraId="51112D0F" w14:textId="77777777" w:rsidR="00003B88" w:rsidRPr="000B5F55" w:rsidRDefault="00003B88" w:rsidP="00E71E59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B5F55">
              <w:rPr>
                <w:rFonts w:ascii="Calibri" w:hAnsi="Calibri" w:cs="Calibri"/>
                <w:sz w:val="24"/>
                <w:szCs w:val="24"/>
              </w:rPr>
              <w:t>Užívateľ musí byť finančne spôsobilý na spolufinancovanie projektu. Výška spolufinancovania projektu zo strany užívateľa sa stanovuje minimálne ako rozdiel medzi celkovými oprávnenými výdavkami projektu a žiadaným finančným prostriedkom z</w:t>
            </w:r>
            <w:r w:rsidR="003D7DF3" w:rsidRPr="000B5F55">
              <w:rPr>
                <w:rFonts w:ascii="Calibri" w:hAnsi="Calibri" w:cs="Calibri"/>
                <w:sz w:val="24"/>
                <w:szCs w:val="24"/>
              </w:rPr>
              <w:t> </w:t>
            </w:r>
            <w:r w:rsidRPr="000B5F55">
              <w:rPr>
                <w:rFonts w:ascii="Calibri" w:hAnsi="Calibri" w:cs="Calibri"/>
                <w:sz w:val="24"/>
                <w:szCs w:val="24"/>
              </w:rPr>
              <w:t>príspevku</w:t>
            </w:r>
            <w:r w:rsidR="003D7DF3" w:rsidRPr="000B5F55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1AFA76DD" w14:textId="77777777" w:rsidR="0012608E" w:rsidRPr="000B5F55" w:rsidRDefault="0012608E" w:rsidP="002B3776">
            <w:pPr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</w:p>
        </w:tc>
        <w:tc>
          <w:tcPr>
            <w:tcW w:w="2693" w:type="dxa"/>
          </w:tcPr>
          <w:p w14:paraId="15AEAAAB" w14:textId="70D9A140" w:rsidR="007501C4" w:rsidRPr="00E71E59" w:rsidRDefault="00662D7C" w:rsidP="00E71E5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71E59">
              <w:rPr>
                <w:rFonts w:ascii="Calibri" w:hAnsi="Calibri" w:cs="Calibri"/>
                <w:sz w:val="20"/>
                <w:szCs w:val="20"/>
              </w:rPr>
              <w:t xml:space="preserve">Užívateľ splnenie podmienky preukáže potvrdením </w:t>
            </w:r>
            <w:r w:rsidR="00DA1846">
              <w:rPr>
                <w:rFonts w:ascii="Calibri" w:hAnsi="Calibri" w:cs="Calibri"/>
                <w:sz w:val="20"/>
                <w:szCs w:val="20"/>
              </w:rPr>
              <w:t>b</w:t>
            </w:r>
            <w:r w:rsidRPr="00E71E59">
              <w:rPr>
                <w:rFonts w:ascii="Calibri" w:hAnsi="Calibri" w:cs="Calibri"/>
                <w:sz w:val="20"/>
                <w:szCs w:val="20"/>
              </w:rPr>
              <w:t>ankovej inštitúcie a uvedie číslo samostatného účtu, poprípade podúčtu pre príjem finančných prostriedkov z príspevku.</w:t>
            </w:r>
            <w:r w:rsidR="002B3776" w:rsidRPr="00E71E59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68D6264E" w14:textId="08006E8B" w:rsidR="002B3776" w:rsidRPr="00E71E59" w:rsidDel="00DC3D75" w:rsidRDefault="000C0D22" w:rsidP="00E71E59">
            <w:pPr>
              <w:jc w:val="both"/>
              <w:rPr>
                <w:del w:id="7" w:author="Bagiová Tatiana" w:date="2025-12-10T13:02:00Z" w16du:dateUtc="2025-12-10T12:02:00Z"/>
                <w:rFonts w:ascii="Calibri" w:hAnsi="Calibri" w:cs="Calibri"/>
                <w:sz w:val="20"/>
                <w:szCs w:val="20"/>
              </w:rPr>
            </w:pPr>
            <w:ins w:id="8" w:author="Bagiová Tatiana" w:date="2025-12-10T13:04:00Z" w16du:dateUtc="2025-12-10T12:04:00Z">
              <w:r>
                <w:rPr>
                  <w:rFonts w:ascii="Calibri" w:hAnsi="Calibri" w:cs="Calibri"/>
                  <w:sz w:val="20"/>
                  <w:szCs w:val="20"/>
                </w:rPr>
                <w:t>Už</w:t>
              </w:r>
            </w:ins>
            <w:ins w:id="9" w:author="Bagiová Tatiana" w:date="2025-12-10T13:05:00Z" w16du:dateUtc="2025-12-10T12:05:00Z">
              <w:r>
                <w:rPr>
                  <w:rFonts w:ascii="Calibri" w:hAnsi="Calibri" w:cs="Calibri"/>
                  <w:sz w:val="20"/>
                  <w:szCs w:val="20"/>
                </w:rPr>
                <w:t xml:space="preserve">ívateľ preukazuje </w:t>
              </w:r>
            </w:ins>
            <w:del w:id="10" w:author="Bagiová Tatiana" w:date="2025-12-10T13:02:00Z" w16du:dateUtc="2025-12-10T12:02:00Z">
              <w:r w:rsidR="002B3776" w:rsidRPr="00E71E59" w:rsidDel="00DC3D75">
                <w:rPr>
                  <w:rFonts w:ascii="Calibri" w:hAnsi="Calibri" w:cs="Calibri"/>
                  <w:sz w:val="20"/>
                  <w:szCs w:val="20"/>
                </w:rPr>
                <w:delText>Link účtovej záv</w:delText>
              </w:r>
              <w:r w:rsidR="00A33B9D" w:rsidRPr="00E71E59" w:rsidDel="00DC3D75">
                <w:rPr>
                  <w:rFonts w:ascii="Calibri" w:hAnsi="Calibri" w:cs="Calibri"/>
                  <w:sz w:val="20"/>
                  <w:szCs w:val="20"/>
                </w:rPr>
                <w:delText>ierky za predchádzajúce obdobie a čestným vyhlásením.</w:delText>
              </w:r>
            </w:del>
          </w:p>
          <w:p w14:paraId="7A886369" w14:textId="265987EB" w:rsidR="00A33B9D" w:rsidRPr="000B5F55" w:rsidRDefault="000C0D22" w:rsidP="007809B8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ins w:id="11" w:author="Bagiová Tatiana" w:date="2025-12-10T13:04:00Z">
              <w:r w:rsidRPr="007809B8">
                <w:rPr>
                  <w:rFonts w:ascii="Calibri" w:hAnsi="Calibri" w:cs="Calibri"/>
                  <w:sz w:val="20"/>
                  <w:szCs w:val="20"/>
                </w:rPr>
                <w:t>výpisom z bankového účtu, zmluvou o úvere (platnou), úverovým prísľubom a pod.</w:t>
              </w:r>
            </w:ins>
            <w:ins w:id="12" w:author="Bagiová Tatiana" w:date="2025-12-10T13:05:00Z" w16du:dateUtc="2025-12-10T12:05:00Z">
              <w:r w:rsidR="00362EA7">
                <w:rPr>
                  <w:rFonts w:ascii="Calibri" w:hAnsi="Calibri" w:cs="Calibri"/>
                  <w:sz w:val="20"/>
                  <w:szCs w:val="20"/>
                </w:rPr>
                <w:t xml:space="preserve"> s</w:t>
              </w:r>
            </w:ins>
            <w:ins w:id="13" w:author="Bagiová Tatiana" w:date="2026-01-29T14:44:00Z" w16du:dateUtc="2026-01-29T13:44:00Z">
              <w:r w:rsidR="00063E9E">
                <w:rPr>
                  <w:rFonts w:ascii="Calibri" w:hAnsi="Calibri" w:cs="Calibri"/>
                  <w:sz w:val="20"/>
                  <w:szCs w:val="20"/>
                </w:rPr>
                <w:t xml:space="preserve"> dátumom </w:t>
              </w:r>
              <w:r w:rsidR="00386212">
                <w:rPr>
                  <w:rFonts w:ascii="Calibri" w:hAnsi="Calibri" w:cs="Calibri"/>
                  <w:sz w:val="20"/>
                  <w:szCs w:val="20"/>
                </w:rPr>
                <w:t>nie starším ako dátum</w:t>
              </w:r>
            </w:ins>
            <w:ins w:id="14" w:author="Bagiová Tatiana" w:date="2026-01-29T14:45:00Z" w16du:dateUtc="2026-01-29T13:45:00Z">
              <w:r w:rsidR="00386212">
                <w:rPr>
                  <w:rFonts w:ascii="Calibri" w:hAnsi="Calibri" w:cs="Calibri"/>
                  <w:sz w:val="20"/>
                  <w:szCs w:val="20"/>
                </w:rPr>
                <w:t xml:space="preserve"> </w:t>
              </w:r>
            </w:ins>
            <w:ins w:id="15" w:author="Bagiová Tatiana" w:date="2025-12-10T13:04:00Z">
              <w:r w:rsidRPr="007809B8">
                <w:rPr>
                  <w:rFonts w:ascii="Calibri" w:hAnsi="Calibri" w:cs="Calibri"/>
                  <w:sz w:val="20"/>
                  <w:szCs w:val="20"/>
                </w:rPr>
                <w:t xml:space="preserve">podania žiadosti o poskytnutie </w:t>
              </w:r>
              <w:r w:rsidRPr="007809B8">
                <w:rPr>
                  <w:rFonts w:ascii="Calibri" w:hAnsi="Calibri" w:cs="Calibri"/>
                  <w:sz w:val="20"/>
                  <w:szCs w:val="20"/>
                </w:rPr>
                <w:lastRenderedPageBreak/>
                <w:t>finančných prostriedkov z príspevku</w:t>
              </w:r>
              <w:r w:rsidRPr="000C0D22">
                <w:rPr>
                  <w:rFonts w:ascii="Calibri" w:hAnsi="Calibri" w:cs="Calibri"/>
                  <w:sz w:val="24"/>
                  <w:szCs w:val="24"/>
                </w:rPr>
                <w:t>.</w:t>
              </w:r>
            </w:ins>
          </w:p>
        </w:tc>
      </w:tr>
      <w:tr w:rsidR="004D01FC" w14:paraId="10E17F77" w14:textId="77777777" w:rsidTr="006605A0">
        <w:tc>
          <w:tcPr>
            <w:tcW w:w="704" w:type="dxa"/>
          </w:tcPr>
          <w:p w14:paraId="7BD00CCD" w14:textId="77777777" w:rsidR="004D01FC" w:rsidRPr="00D74C4F" w:rsidRDefault="00385AC9" w:rsidP="006605A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10.</w:t>
            </w:r>
          </w:p>
        </w:tc>
        <w:tc>
          <w:tcPr>
            <w:tcW w:w="3402" w:type="dxa"/>
          </w:tcPr>
          <w:p w14:paraId="77881AE4" w14:textId="14189E11" w:rsidR="004D01FC" w:rsidRPr="00D74C4F" w:rsidRDefault="006166D5" w:rsidP="004D01FC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Podmienka oprávnenosti </w:t>
            </w:r>
            <w:r w:rsidR="0047723E">
              <w:rPr>
                <w:rFonts w:ascii="Calibri" w:hAnsi="Calibri" w:cs="Calibri"/>
                <w:b/>
                <w:sz w:val="24"/>
                <w:szCs w:val="24"/>
              </w:rPr>
              <w:t xml:space="preserve">a hospodárnosti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výdavkov a limity</w:t>
            </w:r>
          </w:p>
        </w:tc>
        <w:tc>
          <w:tcPr>
            <w:tcW w:w="7513" w:type="dxa"/>
          </w:tcPr>
          <w:p w14:paraId="138853AA" w14:textId="77777777" w:rsidR="0047723E" w:rsidRDefault="0047723E" w:rsidP="0047723E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7723E">
              <w:rPr>
                <w:rFonts w:ascii="Calibri" w:hAnsi="Calibri" w:cs="Calibri"/>
                <w:sz w:val="24"/>
                <w:szCs w:val="24"/>
              </w:rPr>
              <w:t>Výdavky projektu musia byť preukázateľne oprávnené na financovanie z P SK, t. j. musia byť v súlade s Rámcom implementácie fondov (RIF) a Príručkou k oprávnenosti výdavkov zverejnenou na webovom sídle https://eurofondy.gov.</w:t>
            </w:r>
            <w:r>
              <w:rPr>
                <w:rFonts w:ascii="Calibri" w:hAnsi="Calibri" w:cs="Calibri"/>
                <w:sz w:val="24"/>
                <w:szCs w:val="24"/>
              </w:rPr>
              <w:t>s</w:t>
            </w:r>
            <w:r w:rsidRPr="0047723E">
              <w:rPr>
                <w:rFonts w:ascii="Calibri" w:hAnsi="Calibri" w:cs="Calibri"/>
                <w:sz w:val="24"/>
                <w:szCs w:val="24"/>
              </w:rPr>
              <w:t>k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47723E">
              <w:rPr>
                <w:rFonts w:ascii="Calibri" w:hAnsi="Calibri" w:cs="Calibri"/>
                <w:sz w:val="24"/>
                <w:szCs w:val="24"/>
              </w:rPr>
              <w:t xml:space="preserve">a musia spĺňať princíp hospodárnosti, efektívnosti a účelnosti. Počas celej doby implementácie je </w:t>
            </w:r>
            <w:r>
              <w:rPr>
                <w:rFonts w:ascii="Calibri" w:hAnsi="Calibri" w:cs="Calibri"/>
                <w:sz w:val="24"/>
                <w:szCs w:val="24"/>
              </w:rPr>
              <w:t>užívateľ</w:t>
            </w:r>
            <w:r w:rsidRPr="0047723E">
              <w:rPr>
                <w:rFonts w:ascii="Calibri" w:hAnsi="Calibri" w:cs="Calibri"/>
                <w:sz w:val="24"/>
                <w:szCs w:val="24"/>
              </w:rPr>
              <w:t> povinný dodržiavať princíp hospodárnosti, efektívnosti a účelnosti, tak ako je uvedené v § 2 ods. 2 zákona o príspevkoch poskytovaných z fondov. Všetky ustanovenia je prijímateľ povinný primerane aplikovať aj na užívateľa, s ktorým prijímateľ uzatvorí zmluvný právny vzťah. Táto povinnosť sa vzťahuje aj na užívateľa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. </w:t>
            </w:r>
          </w:p>
          <w:p w14:paraId="0F1423E1" w14:textId="77777777" w:rsidR="0047723E" w:rsidRDefault="0047723E" w:rsidP="0047723E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3B7C97F0" w14:textId="5CC8DC1F" w:rsidR="004D01FC" w:rsidRPr="00D74C4F" w:rsidRDefault="0047723E" w:rsidP="0047723E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Oprávnené výdavky a limity sa uvedú </w:t>
            </w:r>
            <w:r w:rsidR="00665C8E" w:rsidRPr="0047723E">
              <w:rPr>
                <w:rFonts w:ascii="Calibri" w:hAnsi="Calibri" w:cs="Calibri"/>
                <w:sz w:val="24"/>
                <w:szCs w:val="24"/>
              </w:rPr>
              <w:t>z</w:t>
            </w:r>
            <w:r w:rsidR="00582398" w:rsidRPr="0047723E">
              <w:rPr>
                <w:rFonts w:ascii="Calibri" w:hAnsi="Calibri" w:cs="Calibri"/>
                <w:sz w:val="24"/>
                <w:szCs w:val="24"/>
              </w:rPr>
              <w:t> </w:t>
            </w:r>
            <w:r w:rsidR="00665C8E" w:rsidRPr="0047723E">
              <w:rPr>
                <w:rFonts w:ascii="Calibri" w:hAnsi="Calibri" w:cs="Calibri"/>
                <w:sz w:val="24"/>
                <w:szCs w:val="24"/>
              </w:rPr>
              <w:t>prílohy</w:t>
            </w:r>
            <w:r w:rsidR="00582398" w:rsidRPr="0047723E">
              <w:rPr>
                <w:rFonts w:ascii="Calibri" w:hAnsi="Calibri" w:cs="Calibri"/>
                <w:sz w:val="24"/>
                <w:szCs w:val="24"/>
              </w:rPr>
              <w:t xml:space="preserve"> č. 3 usmernenia</w:t>
            </w:r>
            <w:r w:rsidR="00582398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693" w:type="dxa"/>
          </w:tcPr>
          <w:p w14:paraId="6753A19A" w14:textId="6C78C329" w:rsidR="0047723E" w:rsidRPr="008B0C57" w:rsidRDefault="0047723E" w:rsidP="0047723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C57">
              <w:rPr>
                <w:rFonts w:ascii="Calibri" w:hAnsi="Calibri" w:cs="Calibri"/>
                <w:sz w:val="20"/>
                <w:szCs w:val="20"/>
              </w:rPr>
              <w:t>Užívateľ splnenie podmienky preukáže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0E6B8816" w14:textId="77777777" w:rsidR="0047723E" w:rsidRPr="008B0C57" w:rsidRDefault="0047723E" w:rsidP="0047723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8B0C57">
              <w:rPr>
                <w:rFonts w:ascii="Calibri" w:hAnsi="Calibri" w:cs="Calibri"/>
                <w:sz w:val="20"/>
                <w:szCs w:val="20"/>
              </w:rPr>
              <w:t xml:space="preserve">uvedie v žiadosti o finančné prostriedky z príspevku </w:t>
            </w:r>
            <w:r>
              <w:rPr>
                <w:rFonts w:ascii="Calibri" w:hAnsi="Calibri" w:cs="Calibri"/>
                <w:sz w:val="20"/>
                <w:szCs w:val="20"/>
              </w:rPr>
              <w:t>čo</w:t>
            </w:r>
            <w:r w:rsidRPr="008B0C57">
              <w:rPr>
                <w:rFonts w:ascii="Calibri" w:hAnsi="Calibri" w:cs="Calibri"/>
                <w:sz w:val="20"/>
                <w:szCs w:val="20"/>
              </w:rPr>
              <w:t xml:space="preserve"> dosiahne realizáciou aktivity.</w:t>
            </w:r>
          </w:p>
          <w:p w14:paraId="4E506020" w14:textId="77777777" w:rsidR="0047723E" w:rsidRPr="008B0C57" w:rsidRDefault="0047723E" w:rsidP="0047723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-u</w:t>
            </w:r>
            <w:r w:rsidRPr="008B0C57">
              <w:rPr>
                <w:rFonts w:ascii="Calibri" w:hAnsi="Calibri" w:cs="Calibri"/>
                <w:sz w:val="20"/>
                <w:szCs w:val="20"/>
              </w:rPr>
              <w:t>vedie žiadanú sumu v rozpočte.</w:t>
            </w:r>
          </w:p>
          <w:p w14:paraId="7C8484F0" w14:textId="77777777" w:rsidR="0047723E" w:rsidRPr="008B0C57" w:rsidRDefault="0047723E" w:rsidP="0047723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-p</w:t>
            </w:r>
            <w:r w:rsidRPr="008B0C57">
              <w:rPr>
                <w:rFonts w:ascii="Calibri" w:hAnsi="Calibri" w:cs="Calibri"/>
                <w:sz w:val="20"/>
                <w:szCs w:val="20"/>
              </w:rPr>
              <w:t>redloží inventarizáciu prístrojového vybavenia</w:t>
            </w:r>
          </w:p>
          <w:p w14:paraId="02ECD8D0" w14:textId="77777777" w:rsidR="0047723E" w:rsidRDefault="0047723E" w:rsidP="0047723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206E6D9" w14:textId="53464D26" w:rsidR="004D01FC" w:rsidRPr="0047723E" w:rsidRDefault="0047723E" w:rsidP="0047723E">
            <w:pPr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8B0C57">
              <w:rPr>
                <w:rFonts w:ascii="Calibri" w:hAnsi="Calibri" w:cs="Calibri"/>
                <w:sz w:val="20"/>
                <w:szCs w:val="20"/>
              </w:rPr>
              <w:t>Užívateľ splnenie podmienky preukáže aj čestným vyhlásením.</w:t>
            </w:r>
          </w:p>
        </w:tc>
      </w:tr>
      <w:tr w:rsidR="006166D5" w14:paraId="1D451F8E" w14:textId="77777777" w:rsidTr="006605A0">
        <w:tc>
          <w:tcPr>
            <w:tcW w:w="704" w:type="dxa"/>
          </w:tcPr>
          <w:p w14:paraId="35E3A8DC" w14:textId="77777777" w:rsidR="006166D5" w:rsidRPr="00D74C4F" w:rsidRDefault="006166D5" w:rsidP="006166D5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11. </w:t>
            </w:r>
          </w:p>
        </w:tc>
        <w:tc>
          <w:tcPr>
            <w:tcW w:w="3402" w:type="dxa"/>
          </w:tcPr>
          <w:p w14:paraId="79D1D556" w14:textId="77777777" w:rsidR="006166D5" w:rsidRPr="00D74C4F" w:rsidRDefault="006166D5" w:rsidP="006166D5">
            <w:pP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</w:pPr>
            <w:r w:rsidRPr="00D74C4F">
              <w:rPr>
                <w:rFonts w:ascii="Calibri" w:hAnsi="Calibri" w:cs="Calibri"/>
                <w:b/>
                <w:sz w:val="24"/>
                <w:szCs w:val="24"/>
              </w:rPr>
              <w:t>Podmienka zamedzenia duplicitného financovania</w:t>
            </w:r>
          </w:p>
        </w:tc>
        <w:tc>
          <w:tcPr>
            <w:tcW w:w="7513" w:type="dxa"/>
          </w:tcPr>
          <w:p w14:paraId="01F24725" w14:textId="77777777" w:rsidR="006166D5" w:rsidRPr="00D74C4F" w:rsidRDefault="006166D5" w:rsidP="006166D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74C4F">
              <w:rPr>
                <w:rFonts w:ascii="Calibri" w:hAnsi="Calibri" w:cs="Calibri"/>
                <w:sz w:val="24"/>
                <w:szCs w:val="24"/>
              </w:rPr>
              <w:t>Užívateľ na oprávnené výdavky nemôže súčasne žiadať ich financovanie z iných verejných zdrojov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v zmysle príručky k oprávnenosti výdavkov zverejnenej na webovom sídle </w:t>
            </w:r>
            <w:hyperlink r:id="rId8" w:history="1">
              <w:r w:rsidRPr="00E46B9C">
                <w:rPr>
                  <w:rStyle w:val="Hypertextovprepojenie"/>
                  <w:rFonts w:ascii="Calibri" w:hAnsi="Calibri" w:cs="Calibri"/>
                  <w:sz w:val="24"/>
                  <w:szCs w:val="24"/>
                </w:rPr>
                <w:t>https://eurofondy.gov.sk/dokumenty-a-publikacie/metodicke-dokumenty/</w:t>
              </w:r>
            </w:hyperlink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74C4F">
              <w:rPr>
                <w:rFonts w:ascii="Calibri" w:hAnsi="Calibri" w:cs="Calibri"/>
                <w:sz w:val="24"/>
                <w:szCs w:val="24"/>
              </w:rPr>
              <w:t>.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V rámci podmienky sa overuje, či sa výdavky v žiadosti neprekrývajú s inou verejnou pomocou.</w:t>
            </w:r>
          </w:p>
          <w:p w14:paraId="46A01681" w14:textId="77777777" w:rsidR="006166D5" w:rsidRDefault="006166D5" w:rsidP="006166D5">
            <w:pPr>
              <w:spacing w:before="120" w:after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D74C4F">
              <w:rPr>
                <w:rFonts w:ascii="Calibri" w:hAnsi="Calibri" w:cs="Calibri"/>
                <w:sz w:val="24"/>
                <w:szCs w:val="24"/>
              </w:rPr>
              <w:t xml:space="preserve">Oprávnení užívatelia, môžu  predložiť </w:t>
            </w:r>
            <w:r>
              <w:rPr>
                <w:rFonts w:ascii="Calibri" w:hAnsi="Calibri" w:cs="Calibri"/>
                <w:sz w:val="24"/>
                <w:szCs w:val="24"/>
              </w:rPr>
              <w:t>žiadosť o finančné prostriedky z príspevku</w:t>
            </w:r>
            <w:r w:rsidRPr="00D74C4F">
              <w:rPr>
                <w:rFonts w:ascii="Calibri" w:hAnsi="Calibri" w:cs="Calibri"/>
                <w:sz w:val="24"/>
                <w:szCs w:val="24"/>
              </w:rPr>
              <w:t xml:space="preserve"> len za podmienky, že predmetom žiadosti sú iba výdavky, na ktoré v minulosti nebol poskytnutý príspevok z verejných zdrojov. Nesmie ísť ani o úhradu výdavku formou daru, sponzorský príspevok alebo iný finančný alebo vecný príspevok. V prípade zistenia duplicitnej podpory z verejných zdrojov bude poskytnutý príspevok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definovaný ako neoprávnený výdavok a bude </w:t>
            </w:r>
            <w:r w:rsidRPr="00D74C4F">
              <w:rPr>
                <w:rFonts w:ascii="Calibri" w:hAnsi="Calibri" w:cs="Calibri"/>
                <w:sz w:val="24"/>
                <w:szCs w:val="24"/>
              </w:rPr>
              <w:t>vymáhaný a to aj dodatočne.</w:t>
            </w:r>
            <w:r w:rsidRPr="00D74C4F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  </w:t>
            </w:r>
          </w:p>
          <w:p w14:paraId="068C3853" w14:textId="77777777" w:rsidR="006166D5" w:rsidRPr="00D74C4F" w:rsidRDefault="006166D5" w:rsidP="006166D5">
            <w:pPr>
              <w:spacing w:before="120" w:after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Dvojitým financovaním sa rozumie aj situácia, ak sa k výsledku daného opatrenia alebo jeho časti dospeje nielen použitím prostriedkov finančného mechanizmu, ale aj využitím iných zdrojov z rozpočtu EÚ, pričom takéto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lastRenderedPageBreak/>
              <w:t>použitie nebolo vopred indikované EK v rámci Plánu obnovy a odolnosti a zohľadnené v nákladovom ohodnotení príslušnej investície alebo reformy a to v súlade s vykonávacím rozhodnutím Rady o schválení posúdenia plánu obnovy a odolnosti Slovenska. Dvojitým financovaním sa môže považovať aj situácia, ak výsledok danej operácie je vykazovaný EK v rámci rôznych nástrojov podpory, bez ohľadu na spôsob preukazovania zrealizovania opatrenia.</w:t>
            </w:r>
          </w:p>
        </w:tc>
        <w:tc>
          <w:tcPr>
            <w:tcW w:w="2693" w:type="dxa"/>
          </w:tcPr>
          <w:p w14:paraId="4C596A05" w14:textId="77777777" w:rsidR="006166D5" w:rsidRPr="00D74C4F" w:rsidRDefault="006166D5" w:rsidP="006166D5">
            <w:pPr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</w:pPr>
            <w:r w:rsidRPr="006166D5">
              <w:rPr>
                <w:rFonts w:ascii="Calibri" w:hAnsi="Calibri" w:cs="Calibri"/>
                <w:sz w:val="20"/>
                <w:szCs w:val="20"/>
              </w:rPr>
              <w:lastRenderedPageBreak/>
              <w:t>Užívateľ splnenie podmienky preukáže čestným vyhlásením.</w:t>
            </w:r>
          </w:p>
        </w:tc>
      </w:tr>
      <w:tr w:rsidR="00252A09" w14:paraId="6FD693E2" w14:textId="77777777" w:rsidTr="006605A0">
        <w:tc>
          <w:tcPr>
            <w:tcW w:w="704" w:type="dxa"/>
          </w:tcPr>
          <w:p w14:paraId="7FD846F9" w14:textId="77777777" w:rsidR="00252A09" w:rsidRPr="00D74C4F" w:rsidRDefault="00252A09" w:rsidP="006605A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74C4F">
              <w:rPr>
                <w:rFonts w:ascii="Calibri" w:hAnsi="Calibri" w:cs="Calibri"/>
                <w:b/>
                <w:sz w:val="24"/>
                <w:szCs w:val="24"/>
              </w:rPr>
              <w:t>9.</w:t>
            </w:r>
          </w:p>
        </w:tc>
        <w:tc>
          <w:tcPr>
            <w:tcW w:w="3402" w:type="dxa"/>
          </w:tcPr>
          <w:p w14:paraId="2727CE19" w14:textId="2B7F096A" w:rsidR="00252A09" w:rsidRPr="000B5F55" w:rsidRDefault="00252A09" w:rsidP="002B3776">
            <w:pP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</w:pPr>
            <w:r w:rsidRPr="000B5F55">
              <w:rPr>
                <w:rFonts w:ascii="Calibri" w:hAnsi="Calibri" w:cs="Calibri"/>
                <w:b/>
                <w:sz w:val="24"/>
                <w:szCs w:val="24"/>
              </w:rPr>
              <w:t>Podmienky týkajúce sa štátnej pomoci a vyplývajúce zo schém štátnej pomoci/pomoci de minimis</w:t>
            </w:r>
            <w:r w:rsidRPr="000B5F5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="00AC0A0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  <w:t>SVHZ 1/2025</w:t>
            </w:r>
          </w:p>
        </w:tc>
        <w:tc>
          <w:tcPr>
            <w:tcW w:w="7513" w:type="dxa"/>
          </w:tcPr>
          <w:p w14:paraId="3D1A5080" w14:textId="77777777" w:rsidR="00C76AF7" w:rsidRPr="000B5F55" w:rsidRDefault="00E547B7" w:rsidP="006166D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Žiadosť o finančné prostriedky z príspevku</w:t>
            </w:r>
            <w:r w:rsidR="00C76AF7" w:rsidRPr="000B5F55">
              <w:rPr>
                <w:rFonts w:ascii="Calibri" w:hAnsi="Calibri" w:cs="Calibri"/>
                <w:sz w:val="24"/>
                <w:szCs w:val="24"/>
              </w:rPr>
              <w:t xml:space="preserve"> bude v rámci posúdenia oprávnenosti aktivít posúdená voči pravidlám štátnej pomoci a v súlade s oprávnenými aktivitami uvedenými v</w:t>
            </w:r>
            <w:r>
              <w:rPr>
                <w:rFonts w:ascii="Calibri" w:hAnsi="Calibri" w:cs="Calibri"/>
                <w:sz w:val="24"/>
                <w:szCs w:val="24"/>
              </w:rPr>
              <w:t>o vyzvaní</w:t>
            </w:r>
            <w:r w:rsidR="00C76AF7" w:rsidRPr="000B5F55">
              <w:rPr>
                <w:rFonts w:ascii="Calibri" w:hAnsi="Calibri" w:cs="Calibri"/>
                <w:sz w:val="24"/>
                <w:szCs w:val="24"/>
              </w:rPr>
              <w:t xml:space="preserve">. V prípade, že aktivita uvedená v rámci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žiadosti o finančné prostriedky z príspevku </w:t>
            </w:r>
            <w:r w:rsidR="00C76AF7" w:rsidRPr="000B5F55">
              <w:rPr>
                <w:rFonts w:ascii="Calibri" w:hAnsi="Calibri" w:cs="Calibri"/>
                <w:sz w:val="24"/>
                <w:szCs w:val="24"/>
              </w:rPr>
              <w:t xml:space="preserve">nie je v súlade s oprávnenými aktivitami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vyzvania, </w:t>
            </w:r>
            <w:r w:rsidR="00C76AF7" w:rsidRPr="000B5F55">
              <w:rPr>
                <w:rFonts w:ascii="Calibri" w:hAnsi="Calibri" w:cs="Calibri"/>
                <w:sz w:val="24"/>
                <w:szCs w:val="24"/>
              </w:rPr>
              <w:t xml:space="preserve">takáto aktivita nebude podporená. </w:t>
            </w:r>
          </w:p>
          <w:p w14:paraId="358F19EA" w14:textId="77777777" w:rsidR="00252A09" w:rsidRPr="000B5F55" w:rsidRDefault="00DE72A7" w:rsidP="00E547B7">
            <w:pPr>
              <w:spacing w:after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B5F55">
              <w:rPr>
                <w:rFonts w:ascii="Calibri" w:hAnsi="Calibri" w:cs="Calibri"/>
                <w:sz w:val="24"/>
                <w:szCs w:val="24"/>
              </w:rPr>
              <w:t>Užívateľ zároveň berie na vedomie, že nesie za svoje konanie plnú právnu zodpovednosť v súvislosti s porušením pravidiel týkajúcich sa štátnej pomoci aj v prípade, ak v rámci projektu dôjde k poskytnutiu tzv. nepriamej štátnej pomoci alebo k poskytnutiu inej formy výhody, ktorá na základe Zmluvy o fungovaní EÚ znamená porušenie pravidiel týkajúcich sa štátnej pomoci. Zároveň si je vedomý, že štátnou pomocou sa v tejto súvislosti rozumie každá pomoc v akejkoľvek forme, ktorú poskytuje na podnikanie alebo v súvislosti s ním poskytovateľ priamo alebo nepriamo z prostriedkov štátneho rozpočtu, zo svojho rozpočtu alebo z vlastných zdrojov podniku, pričom však nezáleží na právnej forme užívateľa a spôsobe jeho financovania.</w:t>
            </w:r>
            <w:r w:rsidR="008D7E87" w:rsidRPr="000B5F5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D7E87" w:rsidRPr="004B74B0">
              <w:rPr>
                <w:rFonts w:ascii="Calibri" w:hAnsi="Calibri" w:cs="Calibri"/>
                <w:sz w:val="24"/>
                <w:szCs w:val="24"/>
              </w:rPr>
              <w:t xml:space="preserve">Schéma de minimis SVHZ je zverejnená na webovom sídle poskytovateľa </w:t>
            </w:r>
            <w:r w:rsidR="00E547B7" w:rsidRPr="004B74B0">
              <w:rPr>
                <w:rFonts w:ascii="Calibri" w:hAnsi="Calibri" w:cs="Calibri"/>
                <w:sz w:val="24"/>
                <w:szCs w:val="24"/>
              </w:rPr>
              <w:t>nenávratného finančného príspevku, ktorým je Ministerstvo zdravotníctva SR.</w:t>
            </w:r>
            <w:r w:rsidR="008D7E87" w:rsidRPr="000B5F55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14:paraId="4DE1F090" w14:textId="77777777" w:rsidR="00252A09" w:rsidRPr="000B5F55" w:rsidRDefault="00BF0D34" w:rsidP="006166D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166D5">
              <w:rPr>
                <w:rFonts w:ascii="Calibri" w:hAnsi="Calibri" w:cs="Calibri"/>
                <w:sz w:val="20"/>
                <w:szCs w:val="20"/>
              </w:rPr>
              <w:t>Užívateľ splnenie podmienky preukáže čestným vyhlásením.</w:t>
            </w:r>
          </w:p>
        </w:tc>
      </w:tr>
      <w:tr w:rsidR="00252A09" w14:paraId="30DBE80C" w14:textId="77777777" w:rsidTr="006605A0">
        <w:tc>
          <w:tcPr>
            <w:tcW w:w="704" w:type="dxa"/>
          </w:tcPr>
          <w:p w14:paraId="15F4418F" w14:textId="77777777" w:rsidR="00252A09" w:rsidRPr="00D74C4F" w:rsidRDefault="00252A09" w:rsidP="006605A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74C4F">
              <w:rPr>
                <w:rFonts w:ascii="Calibri" w:hAnsi="Calibri" w:cs="Calibri"/>
                <w:b/>
                <w:sz w:val="24"/>
                <w:szCs w:val="24"/>
              </w:rPr>
              <w:t>11.</w:t>
            </w:r>
          </w:p>
        </w:tc>
        <w:tc>
          <w:tcPr>
            <w:tcW w:w="3402" w:type="dxa"/>
          </w:tcPr>
          <w:p w14:paraId="5683D98C" w14:textId="77777777" w:rsidR="00252A09" w:rsidRPr="007411DF" w:rsidRDefault="00252A09" w:rsidP="002B3776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411DF">
              <w:rPr>
                <w:rFonts w:ascii="Calibri" w:hAnsi="Calibri" w:cs="Calibri"/>
                <w:b/>
                <w:sz w:val="24"/>
                <w:szCs w:val="24"/>
              </w:rPr>
              <w:t>Podmienka oprávnenosti z hľadiska súladu s horizontálnymi princípmi</w:t>
            </w:r>
            <w:r w:rsidRPr="007411D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7513" w:type="dxa"/>
          </w:tcPr>
          <w:p w14:paraId="1B3DBE75" w14:textId="77777777" w:rsidR="006F6B28" w:rsidRPr="007411DF" w:rsidRDefault="00252A09" w:rsidP="006166D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7411DF">
              <w:rPr>
                <w:rFonts w:ascii="Calibri" w:hAnsi="Calibri" w:cs="Calibri"/>
                <w:sz w:val="24"/>
                <w:szCs w:val="24"/>
              </w:rPr>
              <w:t xml:space="preserve">Projekt, ktorý je predmetom </w:t>
            </w:r>
            <w:r w:rsidR="006166D5">
              <w:rPr>
                <w:rFonts w:ascii="Calibri" w:hAnsi="Calibri" w:cs="Calibri"/>
                <w:sz w:val="24"/>
                <w:szCs w:val="24"/>
              </w:rPr>
              <w:t>žiadosti o finančný prostriedok z príspevku</w:t>
            </w:r>
            <w:r w:rsidRPr="007411DF">
              <w:rPr>
                <w:rFonts w:ascii="Calibri" w:hAnsi="Calibri" w:cs="Calibri"/>
                <w:sz w:val="24"/>
                <w:szCs w:val="24"/>
              </w:rPr>
              <w:t xml:space="preserve"> musí byť v súlade s horizontálnymi princípmi udržateľný rozvoj a podpora rovnosti mužov a žien a</w:t>
            </w:r>
            <w:r w:rsidR="001F2F30" w:rsidRPr="007411DF">
              <w:rPr>
                <w:rFonts w:ascii="Calibri" w:hAnsi="Calibri" w:cs="Calibri"/>
                <w:sz w:val="24"/>
                <w:szCs w:val="24"/>
              </w:rPr>
              <w:t> </w:t>
            </w:r>
            <w:r w:rsidRPr="007411DF">
              <w:rPr>
                <w:rFonts w:ascii="Calibri" w:hAnsi="Calibri" w:cs="Calibri"/>
                <w:sz w:val="24"/>
                <w:szCs w:val="24"/>
              </w:rPr>
              <w:t>nediskriminácie</w:t>
            </w:r>
            <w:r w:rsidR="001F2F30" w:rsidRPr="007411DF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2AC045E1" w14:textId="77777777" w:rsidR="001F2F30" w:rsidRPr="007411DF" w:rsidRDefault="001F2F30" w:rsidP="006166D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7411DF">
              <w:rPr>
                <w:rFonts w:ascii="Calibri" w:hAnsi="Calibri" w:cs="Calibri"/>
                <w:sz w:val="24"/>
                <w:szCs w:val="24"/>
              </w:rPr>
              <w:lastRenderedPageBreak/>
              <w:t>V zmysle Partnerskej dohody SR na roky 2021 – 2027 bude za účelom zabezpečenia súladu operácií podporovaných z fondov politiky súdržnosti EU na obdobie 2021 – 2027 s </w:t>
            </w:r>
            <w:r w:rsidRPr="007411DF">
              <w:rPr>
                <w:rFonts w:ascii="Calibri" w:hAnsi="Calibri" w:cs="Calibri"/>
                <w:b/>
                <w:bCs/>
                <w:sz w:val="24"/>
                <w:szCs w:val="24"/>
              </w:rPr>
              <w:t>Chartou EÚ </w:t>
            </w:r>
            <w:r w:rsidRPr="007411DF">
              <w:rPr>
                <w:rFonts w:ascii="Calibri" w:hAnsi="Calibri" w:cs="Calibri"/>
                <w:sz w:val="24"/>
                <w:szCs w:val="24"/>
              </w:rPr>
              <w:t>a dodržiavania povinností vyplývajúcich z Dohovoru OSN a zabezpečenia prístupnosti v súlade s jeho článkom 9 mechanizmus riadenia, koordinácie, implementácie, hodnotenia a kontroly horizontálnych princípov pre oblasť základných práv, nediskriminácie, rovnosti mužov a žien a ochrany osôb so zdravotným postihnutím koordinovaný na národnej úrovni.</w:t>
            </w:r>
          </w:p>
          <w:p w14:paraId="2D458522" w14:textId="77777777" w:rsidR="001F2F30" w:rsidRPr="007411DF" w:rsidRDefault="001F2F30" w:rsidP="006166D5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hyperlink r:id="rId9" w:history="1">
              <w:r w:rsidRPr="007411DF">
                <w:rPr>
                  <w:rStyle w:val="Hypertextovprepojenie"/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https://horizontalneprincipy.gov.sk/hp-v-novom-po-2021-2027/index.html?csrt=12042263763832654572</w:t>
              </w:r>
            </w:hyperlink>
            <w:r w:rsidRPr="007411DF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693" w:type="dxa"/>
          </w:tcPr>
          <w:p w14:paraId="5F112C43" w14:textId="77777777" w:rsidR="00252A09" w:rsidRPr="006166D5" w:rsidRDefault="007F4FD3" w:rsidP="006166D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166D5">
              <w:rPr>
                <w:rFonts w:ascii="Calibri" w:hAnsi="Calibri" w:cs="Calibri"/>
                <w:sz w:val="20"/>
                <w:szCs w:val="20"/>
              </w:rPr>
              <w:lastRenderedPageBreak/>
              <w:t>Užívateľ splnenie podmienky preukáže čestným vyhlásením.</w:t>
            </w:r>
          </w:p>
        </w:tc>
      </w:tr>
      <w:tr w:rsidR="000F7D21" w14:paraId="2D4E8C8D" w14:textId="77777777" w:rsidTr="006605A0">
        <w:tc>
          <w:tcPr>
            <w:tcW w:w="704" w:type="dxa"/>
          </w:tcPr>
          <w:p w14:paraId="7F61E8CD" w14:textId="77777777" w:rsidR="000F7D21" w:rsidRPr="00D74C4F" w:rsidRDefault="000F7D21" w:rsidP="006605A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6A2CF582" w14:textId="77777777" w:rsidR="000F7D21" w:rsidRPr="00D74C4F" w:rsidRDefault="000F7D21" w:rsidP="002B3776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Podmienka dodrži</w:t>
            </w:r>
            <w:r w:rsidRPr="000F7D21">
              <w:rPr>
                <w:rFonts w:ascii="Calibri" w:hAnsi="Calibri" w:cs="Calibri"/>
                <w:b/>
                <w:sz w:val="24"/>
                <w:szCs w:val="24"/>
              </w:rPr>
              <w:t>avanie zásady „nespôsobiť významnú škodu“ DNSH</w:t>
            </w:r>
          </w:p>
        </w:tc>
        <w:tc>
          <w:tcPr>
            <w:tcW w:w="7513" w:type="dxa"/>
          </w:tcPr>
          <w:p w14:paraId="59D371F0" w14:textId="77777777" w:rsidR="000F7D21" w:rsidRPr="000B5F55" w:rsidRDefault="000F7D21" w:rsidP="006166D5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0B5F55">
              <w:rPr>
                <w:rFonts w:ascii="Calibri" w:hAnsi="Calibri" w:cs="Calibri"/>
                <w:sz w:val="24"/>
                <w:szCs w:val="24"/>
              </w:rPr>
              <w:t xml:space="preserve">Užívateľ počas realizácie projektu musí zabezpečiť súlad so zásadou „nespôsobiť významnú škodu“. Ide hlavne o plnenie podmienok zeleného verejného obstarávania. Postup pre zabezpečenie plnenia zásady „nespôsobiť významnú škodu“ je uvedený v prílohe </w:t>
            </w:r>
            <w:r w:rsidRPr="004B74B0">
              <w:rPr>
                <w:rFonts w:ascii="Calibri" w:hAnsi="Calibri" w:cs="Calibri"/>
                <w:sz w:val="24"/>
                <w:szCs w:val="24"/>
              </w:rPr>
              <w:t>vyzvania.</w:t>
            </w:r>
          </w:p>
        </w:tc>
        <w:tc>
          <w:tcPr>
            <w:tcW w:w="2693" w:type="dxa"/>
          </w:tcPr>
          <w:p w14:paraId="1FC6EBBE" w14:textId="77777777" w:rsidR="000F7D21" w:rsidRPr="006166D5" w:rsidRDefault="002B374E" w:rsidP="006166D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166D5">
              <w:rPr>
                <w:rFonts w:ascii="Calibri" w:hAnsi="Calibri" w:cs="Calibri"/>
                <w:sz w:val="20"/>
                <w:szCs w:val="20"/>
              </w:rPr>
              <w:t>Užívateľ splnenie podmienky preukáže čestným vyhlásením.</w:t>
            </w:r>
          </w:p>
        </w:tc>
      </w:tr>
      <w:tr w:rsidR="00252A09" w14:paraId="67BA9043" w14:textId="77777777" w:rsidTr="006605A0">
        <w:tc>
          <w:tcPr>
            <w:tcW w:w="704" w:type="dxa"/>
          </w:tcPr>
          <w:p w14:paraId="3972BD5D" w14:textId="77777777" w:rsidR="00252A09" w:rsidRPr="00D74C4F" w:rsidRDefault="00252A09" w:rsidP="006605A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74C4F">
              <w:rPr>
                <w:rFonts w:ascii="Calibri" w:hAnsi="Calibri" w:cs="Calibri"/>
                <w:b/>
                <w:sz w:val="24"/>
                <w:szCs w:val="24"/>
              </w:rPr>
              <w:t>12.</w:t>
            </w:r>
          </w:p>
        </w:tc>
        <w:tc>
          <w:tcPr>
            <w:tcW w:w="3402" w:type="dxa"/>
          </w:tcPr>
          <w:p w14:paraId="01D75ED9" w14:textId="77777777" w:rsidR="00252A09" w:rsidRPr="00D74C4F" w:rsidRDefault="000F7D21" w:rsidP="002B3776">
            <w:pP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Podmienka časovej oprávnenosti</w:t>
            </w:r>
            <w:r w:rsidR="00252A09" w:rsidRPr="00D74C4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  <w:t xml:space="preserve">  </w:t>
            </w:r>
          </w:p>
        </w:tc>
        <w:tc>
          <w:tcPr>
            <w:tcW w:w="7513" w:type="dxa"/>
          </w:tcPr>
          <w:p w14:paraId="3E5E57F0" w14:textId="77777777" w:rsidR="00252A09" w:rsidRPr="00D74C4F" w:rsidRDefault="00252A09" w:rsidP="006166D5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D74C4F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Časová oprávnenosť výdavkov je </w:t>
            </w:r>
            <w:r w:rsidRPr="009742C4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od </w:t>
            </w:r>
            <w:r w:rsidR="00862C40" w:rsidRPr="00665C8E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............. do ...............</w:t>
            </w:r>
            <w:r w:rsidRPr="00665C8E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,</w:t>
            </w:r>
          </w:p>
          <w:p w14:paraId="4460795E" w14:textId="77777777" w:rsidR="00C530B7" w:rsidRDefault="00C530B7" w:rsidP="006166D5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</w:p>
          <w:p w14:paraId="441CDA33" w14:textId="080443FF" w:rsidR="00A320DA" w:rsidRPr="00D74C4F" w:rsidRDefault="00B45300" w:rsidP="00BA21B4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B45300">
              <w:rPr>
                <w:rFonts w:ascii="Calibri" w:hAnsi="Calibri" w:cs="Calibri"/>
                <w:sz w:val="24"/>
                <w:szCs w:val="24"/>
              </w:rPr>
              <w:t>Časová oprávnenosť realizácie projektu je definovaná dňom podania žiadosti o poskytnutie finančných prostriedkov z príspevku na VÚC</w:t>
            </w:r>
            <w:r w:rsidRPr="00B45300">
              <w:rPr>
                <w:sz w:val="24"/>
                <w:szCs w:val="24"/>
              </w:rPr>
              <w:t>,</w:t>
            </w:r>
            <w:r w:rsidRPr="00B45300">
              <w:rPr>
                <w:rFonts w:ascii="Calibri" w:hAnsi="Calibri" w:cs="Calibri"/>
                <w:sz w:val="24"/>
                <w:szCs w:val="24"/>
              </w:rPr>
              <w:t xml:space="preserve"> po dobu 12 mesiacov.</w:t>
            </w:r>
          </w:p>
        </w:tc>
        <w:tc>
          <w:tcPr>
            <w:tcW w:w="2693" w:type="dxa"/>
          </w:tcPr>
          <w:p w14:paraId="21EBA235" w14:textId="77777777" w:rsidR="00252A09" w:rsidRPr="006166D5" w:rsidRDefault="00E06B29" w:rsidP="006166D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166D5">
              <w:rPr>
                <w:rFonts w:ascii="Calibri" w:hAnsi="Calibri" w:cs="Calibri"/>
                <w:sz w:val="20"/>
                <w:szCs w:val="20"/>
              </w:rPr>
              <w:t xml:space="preserve">Užívateľ splnenie podmienky preukáže </w:t>
            </w:r>
            <w:r w:rsidR="00EE26F4" w:rsidRPr="006166D5">
              <w:rPr>
                <w:rFonts w:ascii="Calibri" w:hAnsi="Calibri" w:cs="Calibri"/>
                <w:sz w:val="20"/>
                <w:szCs w:val="20"/>
              </w:rPr>
              <w:t xml:space="preserve">uvedením </w:t>
            </w:r>
            <w:r w:rsidR="009741D5" w:rsidRPr="006166D5">
              <w:rPr>
                <w:rFonts w:ascii="Calibri" w:hAnsi="Calibri" w:cs="Calibri"/>
                <w:sz w:val="20"/>
                <w:szCs w:val="20"/>
              </w:rPr>
              <w:t>v žiadosti o</w:t>
            </w:r>
            <w:r w:rsidR="006166D5">
              <w:rPr>
                <w:rFonts w:ascii="Calibri" w:hAnsi="Calibri" w:cs="Calibri"/>
                <w:sz w:val="20"/>
                <w:szCs w:val="20"/>
              </w:rPr>
              <w:t> finančné prostriedky z príspevku.</w:t>
            </w:r>
          </w:p>
        </w:tc>
      </w:tr>
    </w:tbl>
    <w:p w14:paraId="7B3D3F57" w14:textId="77777777" w:rsidR="001833BF" w:rsidRDefault="001833BF" w:rsidP="00414F29">
      <w:pPr>
        <w:jc w:val="both"/>
        <w:rPr>
          <w:b/>
          <w:sz w:val="32"/>
          <w:szCs w:val="32"/>
        </w:rPr>
      </w:pPr>
    </w:p>
    <w:p w14:paraId="77B3E71C" w14:textId="77777777" w:rsidR="00414F29" w:rsidRDefault="00414F29" w:rsidP="001833BF">
      <w:pPr>
        <w:jc w:val="both"/>
        <w:rPr>
          <w:b/>
          <w:sz w:val="28"/>
          <w:szCs w:val="28"/>
        </w:rPr>
      </w:pPr>
      <w:r w:rsidRPr="00414F29">
        <w:rPr>
          <w:b/>
          <w:sz w:val="28"/>
          <w:szCs w:val="28"/>
        </w:rPr>
        <w:t xml:space="preserve">Postup overovania procesu výberu užívateľov na základe </w:t>
      </w:r>
      <w:r w:rsidR="001833BF">
        <w:rPr>
          <w:b/>
          <w:sz w:val="28"/>
          <w:szCs w:val="28"/>
        </w:rPr>
        <w:t>vyh</w:t>
      </w:r>
      <w:r w:rsidRPr="00414F29">
        <w:rPr>
          <w:b/>
          <w:sz w:val="28"/>
          <w:szCs w:val="28"/>
        </w:rPr>
        <w:t xml:space="preserve">láseného vyzvania </w:t>
      </w:r>
      <w:r w:rsidR="001833BF">
        <w:rPr>
          <w:b/>
          <w:sz w:val="28"/>
          <w:szCs w:val="28"/>
        </w:rPr>
        <w:t>vyšším územným celkom</w:t>
      </w:r>
      <w:r w:rsidRPr="00414F29">
        <w:rPr>
          <w:b/>
          <w:sz w:val="28"/>
          <w:szCs w:val="28"/>
        </w:rPr>
        <w:t>.</w:t>
      </w:r>
    </w:p>
    <w:p w14:paraId="4BB61CC6" w14:textId="11800912" w:rsidR="00542024" w:rsidRDefault="001833BF" w:rsidP="001833BF">
      <w:pPr>
        <w:pStyle w:val="Odsekzoznamu"/>
        <w:numPr>
          <w:ilvl w:val="0"/>
          <w:numId w:val="2"/>
        </w:numPr>
        <w:jc w:val="both"/>
      </w:pPr>
      <w:r>
        <w:t>Vyšší územný celok</w:t>
      </w:r>
      <w:r w:rsidR="00BC2994">
        <w:t xml:space="preserve"> stanoví regionálne kritéri</w:t>
      </w:r>
      <w:r w:rsidR="001E6B16">
        <w:t>á</w:t>
      </w:r>
      <w:r w:rsidR="00BC2994">
        <w:t xml:space="preserve">, ktoré budú posúdené </w:t>
      </w:r>
      <w:r>
        <w:t>Ministerstvom zdravotníctva SR ako poskytovateľa nenávratného finančného príspevku</w:t>
      </w:r>
      <w:r w:rsidR="00BC2994">
        <w:t xml:space="preserve">. </w:t>
      </w:r>
    </w:p>
    <w:p w14:paraId="247ABEA9" w14:textId="77777777" w:rsidR="0021360F" w:rsidRDefault="001833BF" w:rsidP="001833BF">
      <w:pPr>
        <w:pStyle w:val="Odsekzoznamu"/>
        <w:numPr>
          <w:ilvl w:val="0"/>
          <w:numId w:val="2"/>
        </w:numPr>
        <w:jc w:val="both"/>
      </w:pPr>
      <w:r>
        <w:t>Ministerstvo zdravotníctva</w:t>
      </w:r>
      <w:r w:rsidR="0021360F">
        <w:t xml:space="preserve"> SR ako poskytovateľ </w:t>
      </w:r>
      <w:r>
        <w:t>nenávratného finančného príspevku</w:t>
      </w:r>
      <w:r w:rsidR="0021360F">
        <w:t xml:space="preserve"> overí správnosť aplikácie výberu užívateľa na základe vyzvania </w:t>
      </w:r>
      <w:r>
        <w:t>vyššieho územného celku</w:t>
      </w:r>
      <w:r w:rsidR="008152C3">
        <w:t>.</w:t>
      </w:r>
    </w:p>
    <w:p w14:paraId="13F10DFF" w14:textId="77777777" w:rsidR="008152C3" w:rsidRDefault="0021360F" w:rsidP="001833BF">
      <w:pPr>
        <w:pStyle w:val="Odsekzoznamu"/>
        <w:numPr>
          <w:ilvl w:val="0"/>
          <w:numId w:val="2"/>
        </w:numPr>
        <w:jc w:val="both"/>
      </w:pPr>
      <w:r>
        <w:t xml:space="preserve">Po overení správnosti aplikácie </w:t>
      </w:r>
      <w:r w:rsidR="001833BF">
        <w:t xml:space="preserve">vyšší územný celok </w:t>
      </w:r>
      <w:r>
        <w:t xml:space="preserve">vydá </w:t>
      </w:r>
      <w:r w:rsidR="008152C3" w:rsidRPr="004B74B0">
        <w:t>Oznámenie o</w:t>
      </w:r>
      <w:r w:rsidR="008152C3" w:rsidRPr="008152C3">
        <w:t> splnení/nesplnení podmienok poskytnutia finančných prostriedkov z</w:t>
      </w:r>
      <w:r w:rsidR="008152C3">
        <w:t> </w:t>
      </w:r>
      <w:r w:rsidR="008152C3" w:rsidRPr="008152C3">
        <w:t>príspevku</w:t>
      </w:r>
      <w:r w:rsidR="008152C3">
        <w:t>.</w:t>
      </w:r>
    </w:p>
    <w:p w14:paraId="21B2B6BF" w14:textId="77777777" w:rsidR="00414F29" w:rsidRPr="001833BF" w:rsidRDefault="008152C3" w:rsidP="001833BF">
      <w:pPr>
        <w:pStyle w:val="Odsekzoznamu"/>
        <w:numPr>
          <w:ilvl w:val="0"/>
          <w:numId w:val="2"/>
        </w:numPr>
        <w:jc w:val="both"/>
      </w:pPr>
      <w:r>
        <w:t xml:space="preserve">V prípade kladného stanoviska zároveň </w:t>
      </w:r>
      <w:r w:rsidR="001833BF">
        <w:t>vyšší územný celok</w:t>
      </w:r>
      <w:r>
        <w:t xml:space="preserve"> zašle úspešnému užívateľovi návrh zmluvy o</w:t>
      </w:r>
      <w:r w:rsidRPr="008152C3">
        <w:t xml:space="preserve"> poskytnutí </w:t>
      </w:r>
      <w:r w:rsidR="001833BF">
        <w:t>finančného prostriedku z príspevku</w:t>
      </w:r>
      <w:r w:rsidRPr="008152C3">
        <w:t>.</w:t>
      </w:r>
    </w:p>
    <w:sectPr w:rsidR="00414F29" w:rsidRPr="001833BF" w:rsidSect="006E5D16">
      <w:headerReference w:type="default" r:id="rId10"/>
      <w:footerReference w:type="default" r:id="rId11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B86B0" w14:textId="77777777" w:rsidR="00C24B6C" w:rsidRDefault="00C24B6C" w:rsidP="00252A09">
      <w:pPr>
        <w:spacing w:after="0" w:line="240" w:lineRule="auto"/>
      </w:pPr>
      <w:r>
        <w:separator/>
      </w:r>
    </w:p>
  </w:endnote>
  <w:endnote w:type="continuationSeparator" w:id="0">
    <w:p w14:paraId="510FA6D1" w14:textId="77777777" w:rsidR="00C24B6C" w:rsidRDefault="00C24B6C" w:rsidP="00252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A145B" w14:textId="77777777" w:rsidR="0012608E" w:rsidRDefault="00E430B2">
    <w:pPr>
      <w:pStyle w:val="Pta"/>
      <w:jc w:val="right"/>
    </w:pPr>
    <w:r>
      <w:rPr>
        <w:rFonts w:ascii="Arial Narrow" w:hAnsi="Arial Narrow"/>
        <w:i/>
        <w:sz w:val="20"/>
        <w:szCs w:val="20"/>
      </w:rPr>
      <w:t xml:space="preserve">Príručka pre </w:t>
    </w:r>
    <w:r w:rsidR="008B58FE">
      <w:rPr>
        <w:rFonts w:ascii="Arial Narrow" w:hAnsi="Arial Narrow"/>
        <w:i/>
        <w:sz w:val="20"/>
        <w:szCs w:val="20"/>
      </w:rPr>
      <w:t xml:space="preserve">užívateľa FPzP na obstaranie MTZ - </w:t>
    </w:r>
    <w:r w:rsidR="008B58FE" w:rsidRPr="000856B3">
      <w:rPr>
        <w:rFonts w:ascii="Arial Narrow" w:hAnsi="Arial Narrow"/>
        <w:i/>
        <w:sz w:val="20"/>
        <w:szCs w:val="20"/>
      </w:rPr>
      <w:t>MZ SR ako SO pre</w:t>
    </w:r>
    <w:r w:rsidR="008B58FE">
      <w:rPr>
        <w:rFonts w:ascii="Arial Narrow" w:hAnsi="Arial Narrow"/>
        <w:i/>
        <w:sz w:val="20"/>
        <w:szCs w:val="20"/>
      </w:rPr>
      <w:t xml:space="preserve"> P SK/</w:t>
    </w:r>
    <w:r w:rsidR="0012608E">
      <w:rPr>
        <w:color w:val="5B9BD5" w:themeColor="accent1"/>
        <w:sz w:val="20"/>
        <w:szCs w:val="20"/>
      </w:rPr>
      <w:t xml:space="preserve"> </w:t>
    </w:r>
    <w:r w:rsidR="0012608E" w:rsidRPr="008B58FE">
      <w:rPr>
        <w:color w:val="2E74B5" w:themeColor="accent1" w:themeShade="BF"/>
        <w:sz w:val="20"/>
        <w:szCs w:val="20"/>
      </w:rPr>
      <w:fldChar w:fldCharType="begin"/>
    </w:r>
    <w:r w:rsidR="0012608E" w:rsidRPr="008B58FE">
      <w:rPr>
        <w:color w:val="2E74B5" w:themeColor="accent1" w:themeShade="BF"/>
        <w:sz w:val="20"/>
        <w:szCs w:val="20"/>
      </w:rPr>
      <w:instrText>STRÁNKA  \* arabčina</w:instrText>
    </w:r>
    <w:r w:rsidR="0012608E" w:rsidRPr="008B58FE">
      <w:rPr>
        <w:color w:val="2E74B5" w:themeColor="accent1" w:themeShade="BF"/>
        <w:sz w:val="20"/>
        <w:szCs w:val="20"/>
      </w:rPr>
      <w:fldChar w:fldCharType="separate"/>
    </w:r>
    <w:r w:rsidR="0012608E" w:rsidRPr="008B58FE">
      <w:rPr>
        <w:color w:val="2E74B5" w:themeColor="accent1" w:themeShade="BF"/>
        <w:sz w:val="20"/>
        <w:szCs w:val="20"/>
      </w:rPr>
      <w:t>1</w:t>
    </w:r>
    <w:r w:rsidR="0012608E" w:rsidRPr="008B58FE">
      <w:rPr>
        <w:color w:val="2E74B5" w:themeColor="accent1" w:themeShade="BF"/>
        <w:sz w:val="20"/>
        <w:szCs w:val="20"/>
      </w:rPr>
      <w:fldChar w:fldCharType="end"/>
    </w:r>
  </w:p>
  <w:p w14:paraId="1A9BC300" w14:textId="77777777" w:rsidR="0012608E" w:rsidRDefault="0012608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F3EDF" w14:textId="77777777" w:rsidR="00C24B6C" w:rsidRDefault="00C24B6C" w:rsidP="00252A09">
      <w:pPr>
        <w:spacing w:after="0" w:line="240" w:lineRule="auto"/>
      </w:pPr>
      <w:r>
        <w:separator/>
      </w:r>
    </w:p>
  </w:footnote>
  <w:footnote w:type="continuationSeparator" w:id="0">
    <w:p w14:paraId="6B845910" w14:textId="77777777" w:rsidR="00C24B6C" w:rsidRDefault="00C24B6C" w:rsidP="00252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8DE6F" w14:textId="77777777" w:rsidR="004C441D" w:rsidRPr="009E677C" w:rsidRDefault="009E677C" w:rsidP="004C441D">
    <w:pPr>
      <w:pStyle w:val="Hlavika"/>
      <w:jc w:val="both"/>
      <w:rPr>
        <w:rFonts w:ascii="Calibri" w:hAnsi="Calibri" w:cs="Calibri"/>
        <w:b/>
      </w:rPr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BD675C5" wp14:editId="5D70E2CD">
              <wp:simplePos x="0" y="0"/>
              <wp:positionH relativeFrom="column">
                <wp:posOffset>1714500</wp:posOffset>
              </wp:positionH>
              <wp:positionV relativeFrom="paragraph">
                <wp:posOffset>-153035</wp:posOffset>
              </wp:positionV>
              <wp:extent cx="5154295" cy="314152"/>
              <wp:effectExtent l="0" t="0" r="8255" b="0"/>
              <wp:wrapNone/>
              <wp:docPr id="4" name="Skupin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54295" cy="314152"/>
                        <a:chOff x="0" y="0"/>
                        <a:chExt cx="5154295" cy="314152"/>
                      </a:xfrm>
                    </wpg:grpSpPr>
                    <wpg:grpSp>
                      <wpg:cNvPr id="6" name="Skupina 6"/>
                      <wpg:cNvGrpSpPr/>
                      <wpg:grpSpPr>
                        <a:xfrm>
                          <a:off x="1790700" y="19050"/>
                          <a:ext cx="3363595" cy="295102"/>
                          <a:chOff x="1948794" y="-1"/>
                          <a:chExt cx="3364041" cy="320041"/>
                        </a:xfrm>
                      </wpg:grpSpPr>
                      <pic:pic xmlns:pic="http://schemas.openxmlformats.org/drawingml/2006/picture">
                        <pic:nvPicPr>
                          <pic:cNvPr id="8" name="Obrázok 8" descr="C:\Users\kollar\AppData\Local\Microsoft\Windows\INetCache\Content.Word\PS-logo_podlhovaste.png"/>
                          <pic:cNvPicPr>
                            <a:picLocks noChangeAspect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48794" y="-1"/>
                            <a:ext cx="1422307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11" descr="Ministerstvo zdravotníctva Slovenskej republiky">
                            <a:hlinkClick r:id="rId2" tooltip="&quot;Ministerstvo zdravotníctva Slovenskej republiky&quot;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37755" y="0"/>
                            <a:ext cx="127508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pic:pic xmlns:pic="http://schemas.openxmlformats.org/drawingml/2006/picture">
                      <pic:nvPicPr>
                        <pic:cNvPr id="3" name="Obrázok 3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7630" cy="3130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6FB4FE4" id="Skupina 4" o:spid="_x0000_s1026" style="position:absolute;margin-left:135pt;margin-top:-12.05pt;width:405.85pt;height:24.75pt;z-index:251659264" coordsize="51542,3141" o:gfxdata="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">
              <v:group id="Skupina 6" o:spid="_x0000_s1027" style="position:absolute;left:17907;top:190;width:33635;height:2951" coordorigin="19487" coordsize="33640,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8" o:spid="_x0000_s1028" type="#_x0000_t75" style="position:absolute;left:19487;width:14224;height:3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">
                  <v:imagedata r:id="rId5" o:title="PS-logo_podlhovaste"/>
                </v:shape>
                <v:shape id="Obrázok 11" o:spid="_x0000_s1029" type="#_x0000_t75" alt="Ministerstvo zdravotníctva Slovenskej republiky" href="http://www.health.gov.sk/Titulka" title="&quot;Ministerstvo zdravotníctva Slovenskej republiky&quot;" style="position:absolute;left:40377;width:12751;height:3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" o:button="t">
                  <v:fill o:detectmouseclick="t"/>
                  <v:imagedata r:id="rId6" o:title="Ministerstvo zdravotníctva Slovenskej republiky"/>
                </v:shape>
              </v:group>
              <v:shape id="Obrázok 3" o:spid="_x0000_s1030" type="#_x0000_t75" style="position:absolute;width:13576;height:3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">
                <v:imagedata r:id="rId7" o:title=""/>
              </v:shape>
            </v:group>
          </w:pict>
        </mc:Fallback>
      </mc:AlternateContent>
    </w:r>
  </w:p>
  <w:p w14:paraId="089A1594" w14:textId="77777777" w:rsidR="004C441D" w:rsidRDefault="004C441D">
    <w:pPr>
      <w:pStyle w:val="Hlavika"/>
    </w:pPr>
  </w:p>
  <w:p w14:paraId="1A3A8CA9" w14:textId="77777777" w:rsidR="00252A09" w:rsidRPr="004C441D" w:rsidRDefault="004C441D">
    <w:pPr>
      <w:pStyle w:val="Hlavika"/>
      <w:rPr>
        <w:rFonts w:ascii="Calibri" w:hAnsi="Calibri"/>
      </w:rPr>
    </w:pPr>
    <w:r w:rsidRPr="004C441D">
      <w:rPr>
        <w:rFonts w:ascii="Calibri" w:hAnsi="Calibri"/>
      </w:rPr>
      <w:t>Príloha č.</w:t>
    </w:r>
    <w:r w:rsidR="00691444">
      <w:rPr>
        <w:rFonts w:ascii="Calibri" w:hAnsi="Calibri"/>
      </w:rPr>
      <w:t xml:space="preserve"> </w:t>
    </w:r>
    <w:r w:rsidR="00AF070A">
      <w:rPr>
        <w:rFonts w:ascii="Calibri" w:hAnsi="Calibri"/>
      </w:rPr>
      <w:t>2</w:t>
    </w:r>
    <w:r w:rsidRPr="004C441D">
      <w:rPr>
        <w:rFonts w:ascii="Calibri" w:hAnsi="Calibri"/>
      </w:rPr>
      <w:t xml:space="preserve"> Podmienky poskytnutia finančných prostriedkov z príspevku </w:t>
    </w:r>
    <w:r w:rsidR="00230691">
      <w:rPr>
        <w:rFonts w:ascii="Calibri" w:hAnsi="Calibri"/>
      </w:rPr>
      <w:t>Príručky pre užívateľa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F7A48"/>
    <w:multiLevelType w:val="hybridMultilevel"/>
    <w:tmpl w:val="FFFFFFFF"/>
    <w:lvl w:ilvl="0" w:tplc="04743FA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42F5E"/>
    <w:multiLevelType w:val="hybridMultilevel"/>
    <w:tmpl w:val="409628BC"/>
    <w:lvl w:ilvl="0" w:tplc="8A2E844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46F09"/>
    <w:multiLevelType w:val="hybridMultilevel"/>
    <w:tmpl w:val="D138F366"/>
    <w:lvl w:ilvl="0" w:tplc="757CA978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858FC"/>
    <w:multiLevelType w:val="hybridMultilevel"/>
    <w:tmpl w:val="FFFFFFFF"/>
    <w:lvl w:ilvl="0" w:tplc="04743FA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B3918"/>
    <w:multiLevelType w:val="hybridMultilevel"/>
    <w:tmpl w:val="B61CF2AC"/>
    <w:lvl w:ilvl="0" w:tplc="6DE6790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AF4703"/>
    <w:multiLevelType w:val="hybridMultilevel"/>
    <w:tmpl w:val="318E987A"/>
    <w:lvl w:ilvl="0" w:tplc="AB50CF1E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920A72"/>
    <w:multiLevelType w:val="hybridMultilevel"/>
    <w:tmpl w:val="6B0C2DF4"/>
    <w:lvl w:ilvl="0" w:tplc="8D90706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0618439">
    <w:abstractNumId w:val="5"/>
  </w:num>
  <w:num w:numId="2" w16cid:durableId="141505883">
    <w:abstractNumId w:val="2"/>
  </w:num>
  <w:num w:numId="3" w16cid:durableId="1487432854">
    <w:abstractNumId w:val="4"/>
  </w:num>
  <w:num w:numId="4" w16cid:durableId="789128678">
    <w:abstractNumId w:val="1"/>
  </w:num>
  <w:num w:numId="5" w16cid:durableId="801265764">
    <w:abstractNumId w:val="6"/>
  </w:num>
  <w:num w:numId="6" w16cid:durableId="758217938">
    <w:abstractNumId w:val="0"/>
  </w:num>
  <w:num w:numId="7" w16cid:durableId="15702613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agiová Tatiana">
    <w15:presenceInfo w15:providerId="AD" w15:userId="S::tatiana.bagiova@health.gov.sk::c0d3c95e-2fdd-482d-a484-32f78efa066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1A2"/>
    <w:rsid w:val="00003B88"/>
    <w:rsid w:val="00056C6A"/>
    <w:rsid w:val="00063E9E"/>
    <w:rsid w:val="00064E32"/>
    <w:rsid w:val="00097432"/>
    <w:rsid w:val="000A6A9A"/>
    <w:rsid w:val="000B5F55"/>
    <w:rsid w:val="000C0D22"/>
    <w:rsid w:val="000D20DF"/>
    <w:rsid w:val="000D78D3"/>
    <w:rsid w:val="000F2EB1"/>
    <w:rsid w:val="000F7D21"/>
    <w:rsid w:val="001054CD"/>
    <w:rsid w:val="001251B6"/>
    <w:rsid w:val="0012608E"/>
    <w:rsid w:val="0014355D"/>
    <w:rsid w:val="00181F3E"/>
    <w:rsid w:val="001833BF"/>
    <w:rsid w:val="001871E0"/>
    <w:rsid w:val="001C5200"/>
    <w:rsid w:val="001D0F66"/>
    <w:rsid w:val="001E2792"/>
    <w:rsid w:val="001E6B16"/>
    <w:rsid w:val="001F2F30"/>
    <w:rsid w:val="00203446"/>
    <w:rsid w:val="002067D3"/>
    <w:rsid w:val="0021360F"/>
    <w:rsid w:val="0022237B"/>
    <w:rsid w:val="00230691"/>
    <w:rsid w:val="002329C9"/>
    <w:rsid w:val="002479FD"/>
    <w:rsid w:val="00252A09"/>
    <w:rsid w:val="00256F45"/>
    <w:rsid w:val="002B374E"/>
    <w:rsid w:val="002B3776"/>
    <w:rsid w:val="002B4EA1"/>
    <w:rsid w:val="002D5188"/>
    <w:rsid w:val="002F67C1"/>
    <w:rsid w:val="00307606"/>
    <w:rsid w:val="00362EA7"/>
    <w:rsid w:val="0036585F"/>
    <w:rsid w:val="00385496"/>
    <w:rsid w:val="00385AC9"/>
    <w:rsid w:val="00386212"/>
    <w:rsid w:val="00397961"/>
    <w:rsid w:val="003C3FAE"/>
    <w:rsid w:val="003C67FC"/>
    <w:rsid w:val="003D7DF3"/>
    <w:rsid w:val="003E31E1"/>
    <w:rsid w:val="00400C60"/>
    <w:rsid w:val="00414F29"/>
    <w:rsid w:val="0047723E"/>
    <w:rsid w:val="004A1422"/>
    <w:rsid w:val="004B74B0"/>
    <w:rsid w:val="004B7577"/>
    <w:rsid w:val="004C441D"/>
    <w:rsid w:val="004C5EEE"/>
    <w:rsid w:val="004D01FC"/>
    <w:rsid w:val="00521652"/>
    <w:rsid w:val="00542024"/>
    <w:rsid w:val="00550224"/>
    <w:rsid w:val="00552443"/>
    <w:rsid w:val="00577D2F"/>
    <w:rsid w:val="00582398"/>
    <w:rsid w:val="005949EF"/>
    <w:rsid w:val="005D1F8B"/>
    <w:rsid w:val="005D614F"/>
    <w:rsid w:val="005E32EB"/>
    <w:rsid w:val="005F6E19"/>
    <w:rsid w:val="006166D5"/>
    <w:rsid w:val="00621AEE"/>
    <w:rsid w:val="006605A0"/>
    <w:rsid w:val="00662D7C"/>
    <w:rsid w:val="0066428E"/>
    <w:rsid w:val="00665C8E"/>
    <w:rsid w:val="00674266"/>
    <w:rsid w:val="00675218"/>
    <w:rsid w:val="00681724"/>
    <w:rsid w:val="00691444"/>
    <w:rsid w:val="006B0074"/>
    <w:rsid w:val="006C71B4"/>
    <w:rsid w:val="006C787E"/>
    <w:rsid w:val="006E426A"/>
    <w:rsid w:val="006E5D16"/>
    <w:rsid w:val="006F62E7"/>
    <w:rsid w:val="006F6B28"/>
    <w:rsid w:val="007411DF"/>
    <w:rsid w:val="00742BA9"/>
    <w:rsid w:val="007501C4"/>
    <w:rsid w:val="00773792"/>
    <w:rsid w:val="007809B8"/>
    <w:rsid w:val="00787788"/>
    <w:rsid w:val="007C4F3E"/>
    <w:rsid w:val="007D75C2"/>
    <w:rsid w:val="007F4FD3"/>
    <w:rsid w:val="0080035A"/>
    <w:rsid w:val="00810C9A"/>
    <w:rsid w:val="008152C3"/>
    <w:rsid w:val="00817619"/>
    <w:rsid w:val="00862C40"/>
    <w:rsid w:val="008A2F96"/>
    <w:rsid w:val="008B0C57"/>
    <w:rsid w:val="008B58FE"/>
    <w:rsid w:val="008D7E87"/>
    <w:rsid w:val="008E61A2"/>
    <w:rsid w:val="009043AC"/>
    <w:rsid w:val="00921C0B"/>
    <w:rsid w:val="00946EEF"/>
    <w:rsid w:val="0095101B"/>
    <w:rsid w:val="009741D5"/>
    <w:rsid w:val="009742C4"/>
    <w:rsid w:val="009755CA"/>
    <w:rsid w:val="009758B0"/>
    <w:rsid w:val="00982C48"/>
    <w:rsid w:val="00990854"/>
    <w:rsid w:val="00994269"/>
    <w:rsid w:val="009E018C"/>
    <w:rsid w:val="009E677C"/>
    <w:rsid w:val="009F34B0"/>
    <w:rsid w:val="009F3565"/>
    <w:rsid w:val="00A320DA"/>
    <w:rsid w:val="00A33B9D"/>
    <w:rsid w:val="00A63F07"/>
    <w:rsid w:val="00A974C4"/>
    <w:rsid w:val="00AA7507"/>
    <w:rsid w:val="00AC0A05"/>
    <w:rsid w:val="00AF0290"/>
    <w:rsid w:val="00AF070A"/>
    <w:rsid w:val="00B12C95"/>
    <w:rsid w:val="00B13C93"/>
    <w:rsid w:val="00B2280A"/>
    <w:rsid w:val="00B31AC3"/>
    <w:rsid w:val="00B45300"/>
    <w:rsid w:val="00BA21B4"/>
    <w:rsid w:val="00BA65D4"/>
    <w:rsid w:val="00BC2994"/>
    <w:rsid w:val="00BC34FF"/>
    <w:rsid w:val="00BC62D2"/>
    <w:rsid w:val="00BE50DF"/>
    <w:rsid w:val="00BF0D34"/>
    <w:rsid w:val="00BF2BBD"/>
    <w:rsid w:val="00BF4340"/>
    <w:rsid w:val="00C035A5"/>
    <w:rsid w:val="00C10FA7"/>
    <w:rsid w:val="00C11AEF"/>
    <w:rsid w:val="00C24B6C"/>
    <w:rsid w:val="00C262D9"/>
    <w:rsid w:val="00C41802"/>
    <w:rsid w:val="00C530B7"/>
    <w:rsid w:val="00C559CE"/>
    <w:rsid w:val="00C672DE"/>
    <w:rsid w:val="00C70BC4"/>
    <w:rsid w:val="00C76AF7"/>
    <w:rsid w:val="00CC61C7"/>
    <w:rsid w:val="00CE28C1"/>
    <w:rsid w:val="00CE4696"/>
    <w:rsid w:val="00CF20B9"/>
    <w:rsid w:val="00CF4AFF"/>
    <w:rsid w:val="00D06514"/>
    <w:rsid w:val="00D3629D"/>
    <w:rsid w:val="00D51934"/>
    <w:rsid w:val="00D74C4F"/>
    <w:rsid w:val="00D97DB7"/>
    <w:rsid w:val="00DA1846"/>
    <w:rsid w:val="00DC3D75"/>
    <w:rsid w:val="00DD3A08"/>
    <w:rsid w:val="00DE72A7"/>
    <w:rsid w:val="00E06B29"/>
    <w:rsid w:val="00E2443F"/>
    <w:rsid w:val="00E31004"/>
    <w:rsid w:val="00E430B2"/>
    <w:rsid w:val="00E460F8"/>
    <w:rsid w:val="00E547B7"/>
    <w:rsid w:val="00E5680F"/>
    <w:rsid w:val="00E71E59"/>
    <w:rsid w:val="00E84FA2"/>
    <w:rsid w:val="00EB56C2"/>
    <w:rsid w:val="00EE0C85"/>
    <w:rsid w:val="00EE260F"/>
    <w:rsid w:val="00EE26F4"/>
    <w:rsid w:val="00F11339"/>
    <w:rsid w:val="00F31E37"/>
    <w:rsid w:val="00F33B65"/>
    <w:rsid w:val="00FA6FEC"/>
    <w:rsid w:val="00FB0098"/>
    <w:rsid w:val="00FB43A6"/>
    <w:rsid w:val="00FB47D9"/>
    <w:rsid w:val="00FC35A1"/>
    <w:rsid w:val="00FD77D6"/>
    <w:rsid w:val="00FE5351"/>
    <w:rsid w:val="00FF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6C308"/>
  <w15:chartTrackingRefBased/>
  <w15:docId w15:val="{BF303ECA-706E-43C0-AAFC-2223243B3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next w:val="Normlny"/>
    <w:link w:val="Nadpis1Char"/>
    <w:uiPriority w:val="9"/>
    <w:unhideWhenUsed/>
    <w:qFormat/>
    <w:rsid w:val="008152C3"/>
    <w:pPr>
      <w:keepNext/>
      <w:keepLines/>
      <w:spacing w:after="115"/>
      <w:ind w:right="6"/>
      <w:jc w:val="center"/>
      <w:outlineLvl w:val="0"/>
    </w:pPr>
    <w:rPr>
      <w:rFonts w:ascii="Calibri" w:eastAsia="Calibri" w:hAnsi="Calibri" w:cs="Calibri"/>
      <w:b/>
      <w:color w:val="000000"/>
      <w:sz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8E6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byajntabuka3">
    <w:name w:val="Plain Table 3"/>
    <w:basedOn w:val="Normlnatabuka"/>
    <w:uiPriority w:val="43"/>
    <w:rsid w:val="008E61A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ukasmriekou1svetlzvraznenie4">
    <w:name w:val="Grid Table 1 Light Accent 4"/>
    <w:basedOn w:val="Normlnatabuka"/>
    <w:uiPriority w:val="46"/>
    <w:rsid w:val="008E61A2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lavika">
    <w:name w:val="header"/>
    <w:basedOn w:val="Normlny"/>
    <w:link w:val="HlavikaChar"/>
    <w:uiPriority w:val="99"/>
    <w:unhideWhenUsed/>
    <w:rsid w:val="007501C4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HlavikaChar">
    <w:name w:val="Hlavička Char"/>
    <w:basedOn w:val="Predvolenpsmoodseku"/>
    <w:link w:val="Hlavika"/>
    <w:uiPriority w:val="99"/>
    <w:rsid w:val="007501C4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252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52A09"/>
  </w:style>
  <w:style w:type="paragraph" w:styleId="Textbubliny">
    <w:name w:val="Balloon Text"/>
    <w:basedOn w:val="Normlny"/>
    <w:link w:val="TextbublinyChar"/>
    <w:uiPriority w:val="99"/>
    <w:semiHidden/>
    <w:unhideWhenUsed/>
    <w:rsid w:val="00E568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680F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BE50DF"/>
    <w:rPr>
      <w:color w:val="0563C1" w:themeColor="hyperlink"/>
      <w:u w:val="single"/>
    </w:r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,Od"/>
    <w:basedOn w:val="Normlny"/>
    <w:link w:val="OdsekzoznamuChar"/>
    <w:uiPriority w:val="99"/>
    <w:qFormat/>
    <w:rsid w:val="00BC2994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8152C3"/>
    <w:rPr>
      <w:rFonts w:ascii="Calibri" w:eastAsia="Calibri" w:hAnsi="Calibri" w:cs="Calibri"/>
      <w:b/>
      <w:color w:val="000000"/>
      <w:sz w:val="28"/>
      <w:lang w:eastAsia="sk-SK"/>
    </w:rPr>
  </w:style>
  <w:style w:type="character" w:styleId="Vrazn">
    <w:name w:val="Strong"/>
    <w:basedOn w:val="Predvolenpsmoodseku"/>
    <w:uiPriority w:val="22"/>
    <w:qFormat/>
    <w:rsid w:val="001F2F30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411DF"/>
    <w:rPr>
      <w:color w:val="954F72" w:themeColor="followedHyperlink"/>
      <w:u w:val="single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,Od Char"/>
    <w:basedOn w:val="Predvolenpsmoodseku"/>
    <w:link w:val="Odsekzoznamu"/>
    <w:uiPriority w:val="99"/>
    <w:qFormat/>
    <w:locked/>
    <w:rsid w:val="00307606"/>
  </w:style>
  <w:style w:type="character" w:styleId="Odkaznakomentr">
    <w:name w:val="annotation reference"/>
    <w:basedOn w:val="Predvolenpsmoodseku"/>
    <w:uiPriority w:val="99"/>
    <w:semiHidden/>
    <w:unhideWhenUsed/>
    <w:rsid w:val="00AF029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F029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F029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F029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F0290"/>
    <w:rPr>
      <w:b/>
      <w:bCs/>
      <w:sz w:val="20"/>
      <w:szCs w:val="20"/>
    </w:rPr>
  </w:style>
  <w:style w:type="character" w:customStyle="1" w:styleId="normaltextrun">
    <w:name w:val="normaltextrun"/>
    <w:basedOn w:val="Predvolenpsmoodseku"/>
    <w:rsid w:val="00BA21B4"/>
  </w:style>
  <w:style w:type="paragraph" w:styleId="Revzia">
    <w:name w:val="Revision"/>
    <w:hidden/>
    <w:uiPriority w:val="99"/>
    <w:semiHidden/>
    <w:rsid w:val="00DC3D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fondy.gov.sk/dokumenty-a-publikacie/metodicke-dokumenty/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horizontalneprincipy.gov.sk/hp-v-novom-po-2021-2027/index.html?csrt=12042263763832654572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7" Type="http://schemas.openxmlformats.org/officeDocument/2006/relationships/image" Target="media/image6.png"/><Relationship Id="rId2" Type="http://schemas.openxmlformats.org/officeDocument/2006/relationships/hyperlink" Target="http://www.health.gov.sk/Titulka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gif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1A7A6-B01F-4C49-9B98-BFAE65401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2102</Words>
  <Characters>11988</Characters>
  <Application>Microsoft Office Word</Application>
  <DocSecurity>0</DocSecurity>
  <Lines>99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14062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Fazekašová Marcela</dc:creator>
  <cp:keywords/>
  <dc:description/>
  <cp:lastModifiedBy>Bagiová Tatiana</cp:lastModifiedBy>
  <cp:revision>12</cp:revision>
  <cp:lastPrinted>2024-07-22T09:16:00Z</cp:lastPrinted>
  <dcterms:created xsi:type="dcterms:W3CDTF">2025-12-12T10:08:00Z</dcterms:created>
  <dcterms:modified xsi:type="dcterms:W3CDTF">2026-01-30T09:50:00Z</dcterms:modified>
</cp:coreProperties>
</file>